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7B130F"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Pr>
          <w:rFonts w:ascii="Arial" w:eastAsia="Times New Roman" w:hAnsi="Arial" w:cs="Arial"/>
          <w:b/>
          <w:sz w:val="40"/>
          <w:szCs w:val="40"/>
          <w:lang w:eastAsia="es-ES"/>
        </w:rPr>
        <w:t>A</w:t>
      </w:r>
      <w:r w:rsidR="00FA3634" w:rsidRPr="00051C80">
        <w:rPr>
          <w:rFonts w:ascii="Arial" w:eastAsia="Times New Roman" w:hAnsi="Arial" w:cs="Arial"/>
          <w:b/>
          <w:sz w:val="40"/>
          <w:szCs w:val="40"/>
          <w:lang w:eastAsia="es-ES"/>
        </w:rPr>
        <w:t>NEX</w:t>
      </w:r>
      <w:r>
        <w:rPr>
          <w:rFonts w:ascii="Arial" w:eastAsia="Times New Roman" w:hAnsi="Arial" w:cs="Arial"/>
          <w:b/>
          <w:sz w:val="40"/>
          <w:szCs w:val="40"/>
          <w:lang w:eastAsia="es-ES"/>
        </w:rPr>
        <w:t>O</w:t>
      </w:r>
      <w:r w:rsidR="00FA3634" w:rsidRPr="00051C80">
        <w:rPr>
          <w:rFonts w:ascii="Arial" w:eastAsia="Times New Roman" w:hAnsi="Arial" w:cs="Arial"/>
          <w:b/>
          <w:sz w:val="40"/>
          <w:szCs w:val="40"/>
          <w:lang w:eastAsia="es-ES"/>
        </w:rPr>
        <w:t xml:space="preserve">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w:t>
      </w:r>
      <w:r w:rsidR="007B130F">
        <w:rPr>
          <w:rFonts w:ascii="Arial" w:eastAsia="Times New Roman" w:hAnsi="Arial" w:cs="Arial"/>
          <w:b/>
          <w:sz w:val="40"/>
          <w:szCs w:val="40"/>
          <w:lang w:eastAsia="es-ES"/>
        </w:rPr>
        <w:t>E</w:t>
      </w:r>
      <w:r w:rsidRPr="00051C80">
        <w:rPr>
          <w:rFonts w:ascii="Arial" w:eastAsia="Times New Roman" w:hAnsi="Arial" w:cs="Arial"/>
          <w:b/>
          <w:sz w:val="40"/>
          <w:szCs w:val="40"/>
          <w:lang w:eastAsia="es-ES"/>
        </w:rPr>
        <w:t>S ESPECIAL</w:t>
      </w:r>
      <w:r w:rsidR="007B130F">
        <w:rPr>
          <w:rFonts w:ascii="Arial" w:eastAsia="Times New Roman" w:hAnsi="Arial" w:cs="Arial"/>
          <w:b/>
          <w:sz w:val="40"/>
          <w:szCs w:val="40"/>
          <w:lang w:eastAsia="es-ES"/>
        </w:rPr>
        <w:t>E</w:t>
      </w:r>
      <w:r w:rsidRPr="00051C80">
        <w:rPr>
          <w:rFonts w:ascii="Arial" w:eastAsia="Times New Roman" w:hAnsi="Arial" w:cs="Arial"/>
          <w:b/>
          <w:sz w:val="40"/>
          <w:szCs w:val="40"/>
          <w:lang w:eastAsia="es-ES"/>
        </w:rPr>
        <w:t>S</w:t>
      </w:r>
      <w:r w:rsidR="007B130F">
        <w:rPr>
          <w:rFonts w:ascii="Arial" w:eastAsia="Times New Roman" w:hAnsi="Arial" w:cs="Arial"/>
          <w:b/>
          <w:sz w:val="40"/>
          <w:szCs w:val="40"/>
          <w:lang w:eastAsia="es-ES"/>
        </w:rPr>
        <w:t xml:space="preserve"> Y</w:t>
      </w:r>
      <w:r w:rsidR="001A364D" w:rsidRPr="00051C80">
        <w:rPr>
          <w:rFonts w:ascii="Arial" w:eastAsia="Times New Roman" w:hAnsi="Arial" w:cs="Arial"/>
          <w:b/>
          <w:sz w:val="40"/>
          <w:szCs w:val="40"/>
          <w:lang w:eastAsia="es-ES"/>
        </w:rPr>
        <w:t xml:space="preserve"> </w:t>
      </w:r>
      <w:r w:rsidR="007B130F">
        <w:rPr>
          <w:rFonts w:ascii="Arial" w:eastAsia="Times New Roman" w:hAnsi="Arial" w:cs="Arial"/>
          <w:b/>
          <w:sz w:val="40"/>
          <w:szCs w:val="40"/>
          <w:lang w:eastAsia="es-ES"/>
        </w:rPr>
        <w:t>CLÁUSULA</w:t>
      </w:r>
      <w:r w:rsidR="003A483C" w:rsidRPr="00051C80">
        <w:rPr>
          <w:rFonts w:ascii="Arial" w:eastAsia="Times New Roman" w:hAnsi="Arial" w:cs="Arial"/>
          <w:b/>
          <w:sz w:val="40"/>
          <w:szCs w:val="40"/>
          <w:lang w:eastAsia="es-ES"/>
        </w:rPr>
        <w:t xml:space="preserv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SENCIAL</w:t>
      </w:r>
      <w:r w:rsidR="007B130F">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w:t>
      </w:r>
      <w:r w:rsidRPr="00051C80">
        <w:rPr>
          <w:rFonts w:ascii="Arial" w:eastAsia="Times New Roman" w:hAnsi="Arial" w:cs="Arial"/>
          <w:b/>
          <w:sz w:val="40"/>
          <w:szCs w:val="40"/>
          <w:lang w:eastAsia="es-ES"/>
        </w:rPr>
        <w:t xml:space="preserve"> D</w:t>
      </w:r>
      <w:r w:rsidR="007B130F">
        <w:rPr>
          <w:rFonts w:ascii="Arial" w:eastAsia="Times New Roman" w:hAnsi="Arial" w:cs="Arial"/>
          <w:b/>
          <w:sz w:val="40"/>
          <w:szCs w:val="40"/>
          <w:lang w:eastAsia="es-ES"/>
        </w:rPr>
        <w:t>E EJ</w:t>
      </w:r>
      <w:r w:rsidRPr="00051C80">
        <w:rPr>
          <w:rFonts w:ascii="Arial" w:eastAsia="Times New Roman" w:hAnsi="Arial" w:cs="Arial"/>
          <w:b/>
          <w:sz w:val="40"/>
          <w:szCs w:val="40"/>
          <w:lang w:eastAsia="es-ES"/>
        </w:rPr>
        <w:t>ECUCIÓ</w:t>
      </w:r>
      <w:r w:rsidR="007B130F">
        <w:rPr>
          <w:rFonts w:ascii="Arial" w:eastAsia="Times New Roman" w:hAnsi="Arial" w:cs="Arial"/>
          <w:b/>
          <w:sz w:val="40"/>
          <w:szCs w:val="40"/>
          <w:lang w:eastAsia="es-ES"/>
        </w:rPr>
        <w:t>N</w:t>
      </w:r>
      <w:r w:rsidR="00136628" w:rsidRPr="00051C80">
        <w:rPr>
          <w:rFonts w:ascii="Arial" w:eastAsia="Times New Roman" w:hAnsi="Arial" w:cs="Arial"/>
          <w:b/>
          <w:sz w:val="40"/>
          <w:szCs w:val="40"/>
          <w:lang w:eastAsia="es-ES"/>
        </w:rPr>
        <w:t xml:space="preserve"> </w:t>
      </w:r>
    </w:p>
    <w:p w:rsidR="00121415" w:rsidRDefault="00121415" w:rsidP="00AA1862">
      <w:pPr>
        <w:spacing w:line="240" w:lineRule="auto"/>
        <w:rPr>
          <w:rFonts w:ascii="Arial" w:hAnsi="Arial" w:cs="Arial"/>
        </w:rPr>
      </w:pPr>
    </w:p>
    <w:p w:rsidR="00A618F1" w:rsidRPr="008821E2" w:rsidRDefault="00A618F1" w:rsidP="00A618F1">
      <w:pPr>
        <w:autoSpaceDE w:val="0"/>
        <w:autoSpaceDN w:val="0"/>
        <w:adjustRightInd w:val="0"/>
        <w:spacing w:after="0" w:line="240" w:lineRule="auto"/>
        <w:jc w:val="both"/>
        <w:rPr>
          <w:rFonts w:ascii="Calibri" w:hAnsi="Calibri" w:cs="Calibri"/>
          <w:b/>
          <w:lang w:val="es-ES"/>
        </w:rPr>
      </w:pPr>
      <w:r w:rsidRPr="008821E2">
        <w:rPr>
          <w:rFonts w:ascii="Calibri" w:hAnsi="Calibri" w:cs="Calibri"/>
          <w:b/>
          <w:lang w:val="es-ES"/>
        </w:rPr>
        <w:t>CS/AH01/1101446911/25/PSS</w:t>
      </w:r>
    </w:p>
    <w:p w:rsidR="00A618F1" w:rsidRDefault="00A618F1" w:rsidP="00AA1862">
      <w:pPr>
        <w:spacing w:line="240" w:lineRule="auto"/>
        <w:rPr>
          <w:rFonts w:ascii="Arial" w:hAnsi="Arial" w:cs="Arial"/>
          <w:b/>
          <w:lang w:val="es-ES"/>
        </w:rPr>
      </w:pPr>
    </w:p>
    <w:p w:rsidR="00121415" w:rsidRPr="007B130F" w:rsidRDefault="00121415" w:rsidP="00AA1862">
      <w:pPr>
        <w:spacing w:line="240" w:lineRule="auto"/>
        <w:rPr>
          <w:rFonts w:ascii="Arial" w:hAnsi="Arial" w:cs="Arial"/>
          <w:b/>
          <w:lang w:val="es-ES"/>
        </w:rPr>
      </w:pPr>
      <w:r w:rsidRPr="007B130F">
        <w:rPr>
          <w:rFonts w:ascii="Arial" w:hAnsi="Arial" w:cs="Arial"/>
          <w:b/>
          <w:lang w:val="es-ES"/>
        </w:rPr>
        <w:t>Obligacion</w:t>
      </w:r>
      <w:r w:rsidR="007B130F" w:rsidRPr="007B130F">
        <w:rPr>
          <w:rFonts w:ascii="Arial" w:hAnsi="Arial" w:cs="Arial"/>
          <w:b/>
          <w:lang w:val="es-ES"/>
        </w:rPr>
        <w:t>e</w:t>
      </w:r>
      <w:r w:rsidRPr="007B130F">
        <w:rPr>
          <w:rFonts w:ascii="Arial" w:hAnsi="Arial" w:cs="Arial"/>
          <w:b/>
          <w:lang w:val="es-ES"/>
        </w:rPr>
        <w:t>s general</w:t>
      </w:r>
      <w:r w:rsidR="007B130F" w:rsidRPr="007B130F">
        <w:rPr>
          <w:rFonts w:ascii="Arial" w:hAnsi="Arial" w:cs="Arial"/>
          <w:b/>
          <w:lang w:val="es-ES"/>
        </w:rPr>
        <w:t>e</w:t>
      </w:r>
      <w:r w:rsidR="007B130F">
        <w:rPr>
          <w:rFonts w:ascii="Arial" w:hAnsi="Arial" w:cs="Arial"/>
          <w:b/>
          <w:lang w:val="es-ES"/>
        </w:rPr>
        <w:t>s consideradas condicione</w:t>
      </w:r>
      <w:r w:rsidRPr="007B130F">
        <w:rPr>
          <w:rFonts w:ascii="Arial" w:hAnsi="Arial" w:cs="Arial"/>
          <w:b/>
          <w:lang w:val="es-ES"/>
        </w:rPr>
        <w:t>s especial</w:t>
      </w:r>
      <w:r w:rsidR="007B130F">
        <w:rPr>
          <w:rFonts w:ascii="Arial" w:hAnsi="Arial" w:cs="Arial"/>
          <w:b/>
          <w:lang w:val="es-ES"/>
        </w:rPr>
        <w:t>es y e</w:t>
      </w:r>
      <w:r w:rsidRPr="007B130F">
        <w:rPr>
          <w:rFonts w:ascii="Arial" w:hAnsi="Arial" w:cs="Arial"/>
          <w:b/>
          <w:lang w:val="es-ES"/>
        </w:rPr>
        <w:t>sencial</w:t>
      </w:r>
      <w:r w:rsidR="007B130F">
        <w:rPr>
          <w:rFonts w:ascii="Arial" w:hAnsi="Arial" w:cs="Arial"/>
          <w:b/>
          <w:lang w:val="es-ES"/>
        </w:rPr>
        <w:t>es de ej</w:t>
      </w:r>
      <w:r w:rsidRPr="007B130F">
        <w:rPr>
          <w:rFonts w:ascii="Arial" w:hAnsi="Arial" w:cs="Arial"/>
          <w:b/>
          <w:lang w:val="es-ES"/>
        </w:rPr>
        <w:t>ecució</w:t>
      </w:r>
      <w:r w:rsidR="007B130F">
        <w:rPr>
          <w:rFonts w:ascii="Arial" w:hAnsi="Arial" w:cs="Arial"/>
          <w:b/>
          <w:lang w:val="es-ES"/>
        </w:rPr>
        <w:t>n</w:t>
      </w:r>
    </w:p>
    <w:p w:rsidR="00121415" w:rsidRPr="007B130F" w:rsidRDefault="00121415" w:rsidP="00AA1862">
      <w:pPr>
        <w:pStyle w:val="Pargrafdellista"/>
        <w:spacing w:line="240" w:lineRule="auto"/>
        <w:ind w:left="0"/>
        <w:jc w:val="both"/>
        <w:rPr>
          <w:rFonts w:ascii="Arial" w:hAnsi="Arial" w:cs="Arial"/>
          <w:lang w:val="es-ES"/>
        </w:rPr>
      </w:pPr>
    </w:p>
    <w:p w:rsidR="00121415" w:rsidRPr="007B130F" w:rsidRDefault="007B130F" w:rsidP="00AA1862">
      <w:pPr>
        <w:pStyle w:val="Pargrafdellista"/>
        <w:numPr>
          <w:ilvl w:val="0"/>
          <w:numId w:val="6"/>
        </w:numPr>
        <w:spacing w:line="240" w:lineRule="auto"/>
        <w:jc w:val="both"/>
        <w:rPr>
          <w:rFonts w:ascii="Arial" w:hAnsi="Arial" w:cs="Arial"/>
          <w:lang w:val="es-ES"/>
        </w:rPr>
      </w:pPr>
      <w:r>
        <w:rPr>
          <w:rFonts w:ascii="Arial" w:hAnsi="Arial" w:cs="Arial"/>
          <w:lang w:val="es-ES"/>
        </w:rPr>
        <w:t>Garantía de suministro</w:t>
      </w:r>
    </w:p>
    <w:p w:rsidR="00121415" w:rsidRPr="007B130F" w:rsidRDefault="00121415" w:rsidP="00AA1862">
      <w:pPr>
        <w:pStyle w:val="Pargrafdellista"/>
        <w:spacing w:line="240" w:lineRule="auto"/>
        <w:ind w:left="360"/>
        <w:jc w:val="both"/>
        <w:rPr>
          <w:rFonts w:ascii="Arial" w:hAnsi="Arial" w:cs="Arial"/>
          <w:lang w:val="es-ES"/>
        </w:rPr>
      </w:pPr>
    </w:p>
    <w:p w:rsidR="00121415" w:rsidRPr="007B130F" w:rsidRDefault="00121415" w:rsidP="00AA1862">
      <w:pPr>
        <w:pStyle w:val="Pargrafdellista"/>
        <w:spacing w:line="240" w:lineRule="auto"/>
        <w:ind w:left="360"/>
        <w:jc w:val="both"/>
        <w:rPr>
          <w:rFonts w:ascii="Arial" w:hAnsi="Arial" w:cs="Arial"/>
          <w:lang w:val="es-ES"/>
        </w:rPr>
      </w:pPr>
      <w:r w:rsidRPr="007B130F">
        <w:rPr>
          <w:rFonts w:ascii="Arial" w:hAnsi="Arial" w:cs="Arial"/>
          <w:lang w:val="es-ES"/>
        </w:rPr>
        <w:t>Durant</w:t>
      </w:r>
      <w:r w:rsidR="007B130F">
        <w:rPr>
          <w:rFonts w:ascii="Arial" w:hAnsi="Arial" w:cs="Arial"/>
          <w:lang w:val="es-ES"/>
        </w:rPr>
        <w:t>e la duración</w:t>
      </w:r>
      <w:r w:rsidRPr="007B130F">
        <w:rPr>
          <w:rFonts w:ascii="Arial" w:hAnsi="Arial" w:cs="Arial"/>
          <w:lang w:val="es-ES"/>
        </w:rPr>
        <w:t xml:space="preserve"> de </w:t>
      </w:r>
      <w:r w:rsidR="007B130F">
        <w:rPr>
          <w:rFonts w:ascii="Arial" w:hAnsi="Arial" w:cs="Arial"/>
          <w:lang w:val="es-ES"/>
        </w:rPr>
        <w:t>la vigencia del contrato y</w:t>
      </w:r>
      <w:r w:rsidRPr="007B130F">
        <w:rPr>
          <w:rFonts w:ascii="Arial" w:hAnsi="Arial" w:cs="Arial"/>
          <w:lang w:val="es-ES"/>
        </w:rPr>
        <w:t xml:space="preserve"> de</w:t>
      </w:r>
      <w:r w:rsidR="007B130F">
        <w:rPr>
          <w:rFonts w:ascii="Arial" w:hAnsi="Arial" w:cs="Arial"/>
          <w:lang w:val="es-ES"/>
        </w:rPr>
        <w:t xml:space="preserve"> </w:t>
      </w:r>
      <w:r w:rsidRPr="007B130F">
        <w:rPr>
          <w:rFonts w:ascii="Arial" w:hAnsi="Arial" w:cs="Arial"/>
          <w:lang w:val="es-ES"/>
        </w:rPr>
        <w:t>l</w:t>
      </w:r>
      <w:r w:rsidR="007B130F">
        <w:rPr>
          <w:rFonts w:ascii="Arial" w:hAnsi="Arial" w:cs="Arial"/>
          <w:lang w:val="es-ES"/>
        </w:rPr>
        <w:t>os contratos basado</w:t>
      </w:r>
      <w:r w:rsidR="00B87C49">
        <w:rPr>
          <w:rFonts w:ascii="Arial" w:hAnsi="Arial" w:cs="Arial"/>
          <w:lang w:val="es-ES"/>
        </w:rPr>
        <w:t>s en el acue</w:t>
      </w:r>
      <w:r w:rsidRPr="007B130F">
        <w:rPr>
          <w:rFonts w:ascii="Arial" w:hAnsi="Arial" w:cs="Arial"/>
          <w:lang w:val="es-ES"/>
        </w:rPr>
        <w:t>rd</w:t>
      </w:r>
      <w:r w:rsidR="00B87C49">
        <w:rPr>
          <w:rFonts w:ascii="Arial" w:hAnsi="Arial" w:cs="Arial"/>
          <w:lang w:val="es-ES"/>
        </w:rPr>
        <w:t>o</w:t>
      </w:r>
      <w:r w:rsidRPr="007B130F">
        <w:rPr>
          <w:rFonts w:ascii="Arial" w:hAnsi="Arial" w:cs="Arial"/>
          <w:lang w:val="es-ES"/>
        </w:rPr>
        <w:t xml:space="preserve"> marc</w:t>
      </w:r>
      <w:r w:rsidR="00B87C49">
        <w:rPr>
          <w:rFonts w:ascii="Arial" w:hAnsi="Arial" w:cs="Arial"/>
          <w:lang w:val="es-ES"/>
        </w:rPr>
        <w:t>o, las empresas adjudicatarias estarán obligada</w:t>
      </w:r>
      <w:r w:rsidRPr="007B130F">
        <w:rPr>
          <w:rFonts w:ascii="Arial" w:hAnsi="Arial" w:cs="Arial"/>
          <w:lang w:val="es-ES"/>
        </w:rPr>
        <w:t>s a:</w:t>
      </w:r>
    </w:p>
    <w:p w:rsidR="00121415" w:rsidRPr="007B130F" w:rsidRDefault="00121415" w:rsidP="00AA1862">
      <w:pPr>
        <w:pStyle w:val="Pargrafdellista"/>
        <w:spacing w:line="240" w:lineRule="auto"/>
        <w:ind w:left="0"/>
        <w:jc w:val="both"/>
        <w:rPr>
          <w:rFonts w:ascii="Arial" w:hAnsi="Arial" w:cs="Arial"/>
          <w:lang w:val="es-ES"/>
        </w:rPr>
      </w:pPr>
    </w:p>
    <w:p w:rsidR="00121415" w:rsidRPr="007B130F" w:rsidRDefault="00B87C49" w:rsidP="00AA1862">
      <w:pPr>
        <w:pStyle w:val="Pargrafdellista"/>
        <w:spacing w:line="240" w:lineRule="auto"/>
        <w:ind w:left="360"/>
        <w:jc w:val="both"/>
        <w:rPr>
          <w:rFonts w:ascii="Arial" w:hAnsi="Arial" w:cs="Arial"/>
          <w:lang w:val="es-ES"/>
        </w:rPr>
      </w:pPr>
      <w:r>
        <w:rPr>
          <w:rFonts w:ascii="Arial" w:hAnsi="Arial" w:cs="Arial"/>
          <w:lang w:val="es-ES"/>
        </w:rPr>
        <w:t>De acue</w:t>
      </w:r>
      <w:r w:rsidR="00121415" w:rsidRPr="007B130F">
        <w:rPr>
          <w:rFonts w:ascii="Arial" w:hAnsi="Arial" w:cs="Arial"/>
          <w:lang w:val="es-ES"/>
        </w:rPr>
        <w:t>rd</w:t>
      </w:r>
      <w:r>
        <w:rPr>
          <w:rFonts w:ascii="Arial" w:hAnsi="Arial" w:cs="Arial"/>
          <w:lang w:val="es-ES"/>
        </w:rPr>
        <w:t>o con la</w:t>
      </w:r>
      <w:r w:rsidR="00121415" w:rsidRPr="007B130F">
        <w:rPr>
          <w:rFonts w:ascii="Arial" w:hAnsi="Arial" w:cs="Arial"/>
          <w:lang w:val="es-ES"/>
        </w:rPr>
        <w:t>s prevision</w:t>
      </w:r>
      <w:r>
        <w:rPr>
          <w:rFonts w:ascii="Arial" w:hAnsi="Arial" w:cs="Arial"/>
          <w:lang w:val="es-ES"/>
        </w:rPr>
        <w:t>e</w:t>
      </w:r>
      <w:r w:rsidR="00121415" w:rsidRPr="007B130F">
        <w:rPr>
          <w:rFonts w:ascii="Arial" w:hAnsi="Arial" w:cs="Arial"/>
          <w:lang w:val="es-ES"/>
        </w:rPr>
        <w:t>s de consum</w:t>
      </w:r>
      <w:r>
        <w:rPr>
          <w:rFonts w:ascii="Arial" w:hAnsi="Arial" w:cs="Arial"/>
          <w:lang w:val="es-ES"/>
        </w:rPr>
        <w:t xml:space="preserve">o indicados en </w:t>
      </w:r>
      <w:r w:rsidR="00121415" w:rsidRPr="007B130F">
        <w:rPr>
          <w:rFonts w:ascii="Arial" w:hAnsi="Arial" w:cs="Arial"/>
          <w:lang w:val="es-ES"/>
        </w:rPr>
        <w:t>l</w:t>
      </w:r>
      <w:r>
        <w:rPr>
          <w:rFonts w:ascii="Arial" w:hAnsi="Arial" w:cs="Arial"/>
          <w:lang w:val="es-ES"/>
        </w:rPr>
        <w:t>os pliegos, la empresa contrat</w:t>
      </w:r>
      <w:r w:rsidR="00121415" w:rsidRPr="007B130F">
        <w:rPr>
          <w:rFonts w:ascii="Arial" w:hAnsi="Arial" w:cs="Arial"/>
          <w:lang w:val="es-ES"/>
        </w:rPr>
        <w:t>ista s</w:t>
      </w:r>
      <w:r>
        <w:rPr>
          <w:rFonts w:ascii="Arial" w:hAnsi="Arial" w:cs="Arial"/>
          <w:lang w:val="es-ES"/>
        </w:rPr>
        <w:t>e ha de a</w:t>
      </w:r>
      <w:r w:rsidR="00121415" w:rsidRPr="007B130F">
        <w:rPr>
          <w:rFonts w:ascii="Arial" w:hAnsi="Arial" w:cs="Arial"/>
          <w:lang w:val="es-ES"/>
        </w:rPr>
        <w:t>se</w:t>
      </w:r>
      <w:r>
        <w:rPr>
          <w:rFonts w:ascii="Arial" w:hAnsi="Arial" w:cs="Arial"/>
          <w:lang w:val="es-ES"/>
        </w:rPr>
        <w:t>gurar que tiene capacidad</w:t>
      </w:r>
      <w:r w:rsidR="00121415" w:rsidRPr="007B130F">
        <w:rPr>
          <w:rFonts w:ascii="Arial" w:hAnsi="Arial" w:cs="Arial"/>
          <w:lang w:val="es-ES"/>
        </w:rPr>
        <w:t xml:space="preserve"> de fabricació</w:t>
      </w:r>
      <w:r>
        <w:rPr>
          <w:rFonts w:ascii="Arial" w:hAnsi="Arial" w:cs="Arial"/>
          <w:lang w:val="es-ES"/>
        </w:rPr>
        <w:t>n</w:t>
      </w:r>
      <w:r w:rsidR="00121415" w:rsidRPr="007B130F">
        <w:rPr>
          <w:rFonts w:ascii="Arial" w:hAnsi="Arial" w:cs="Arial"/>
          <w:lang w:val="es-ES"/>
        </w:rPr>
        <w:t>/distribució</w:t>
      </w:r>
      <w:r>
        <w:rPr>
          <w:rFonts w:ascii="Arial" w:hAnsi="Arial" w:cs="Arial"/>
          <w:lang w:val="es-ES"/>
        </w:rPr>
        <w:t>n para</w:t>
      </w:r>
      <w:r w:rsidR="00121415" w:rsidRPr="007B130F">
        <w:rPr>
          <w:rFonts w:ascii="Arial" w:hAnsi="Arial" w:cs="Arial"/>
          <w:lang w:val="es-ES"/>
        </w:rPr>
        <w:t xml:space="preserve"> satisf</w:t>
      </w:r>
      <w:r>
        <w:rPr>
          <w:rFonts w:ascii="Arial" w:hAnsi="Arial" w:cs="Arial"/>
          <w:lang w:val="es-ES"/>
        </w:rPr>
        <w:t>acer las necesidades del ICS, en cualquier</w:t>
      </w:r>
      <w:r w:rsidR="00121415" w:rsidRPr="007B130F">
        <w:rPr>
          <w:rFonts w:ascii="Arial" w:hAnsi="Arial" w:cs="Arial"/>
          <w:lang w:val="es-ES"/>
        </w:rPr>
        <w:t xml:space="preserve"> moment</w:t>
      </w:r>
      <w:r>
        <w:rPr>
          <w:rFonts w:ascii="Arial" w:hAnsi="Arial" w:cs="Arial"/>
          <w:lang w:val="es-ES"/>
        </w:rPr>
        <w:t>o</w:t>
      </w:r>
      <w:r w:rsidR="00121415" w:rsidRPr="007B130F">
        <w:rPr>
          <w:rFonts w:ascii="Arial" w:hAnsi="Arial" w:cs="Arial"/>
          <w:lang w:val="es-ES"/>
        </w:rPr>
        <w:t xml:space="preserve">, a partir de la </w:t>
      </w:r>
      <w:r>
        <w:rPr>
          <w:rFonts w:ascii="Arial" w:hAnsi="Arial" w:cs="Arial"/>
          <w:lang w:val="es-ES"/>
        </w:rPr>
        <w:t xml:space="preserve">fecha de </w:t>
      </w:r>
      <w:r w:rsidR="00121415" w:rsidRPr="007B130F">
        <w:rPr>
          <w:rFonts w:ascii="Arial" w:hAnsi="Arial" w:cs="Arial"/>
          <w:lang w:val="es-ES"/>
        </w:rPr>
        <w:t>inici</w:t>
      </w:r>
      <w:r>
        <w:rPr>
          <w:rFonts w:ascii="Arial" w:hAnsi="Arial" w:cs="Arial"/>
          <w:lang w:val="es-ES"/>
        </w:rPr>
        <w:t>o de ej</w:t>
      </w:r>
      <w:r w:rsidR="00121415" w:rsidRPr="007B130F">
        <w:rPr>
          <w:rFonts w:ascii="Arial" w:hAnsi="Arial" w:cs="Arial"/>
          <w:lang w:val="es-ES"/>
        </w:rPr>
        <w:t>ecució</w:t>
      </w:r>
      <w:r>
        <w:rPr>
          <w:rFonts w:ascii="Arial" w:hAnsi="Arial" w:cs="Arial"/>
          <w:lang w:val="es-ES"/>
        </w:rPr>
        <w:t>n, siendo su</w:t>
      </w:r>
      <w:r w:rsidR="00121415" w:rsidRPr="007B130F">
        <w:rPr>
          <w:rFonts w:ascii="Arial" w:hAnsi="Arial" w:cs="Arial"/>
          <w:lang w:val="es-ES"/>
        </w:rPr>
        <w:t xml:space="preserve"> funció</w:t>
      </w:r>
      <w:r>
        <w:rPr>
          <w:rFonts w:ascii="Arial" w:hAnsi="Arial" w:cs="Arial"/>
          <w:lang w:val="es-ES"/>
        </w:rPr>
        <w:t>n</w:t>
      </w:r>
      <w:r w:rsidR="00121415" w:rsidRPr="007B130F">
        <w:rPr>
          <w:rFonts w:ascii="Arial" w:hAnsi="Arial" w:cs="Arial"/>
          <w:lang w:val="es-ES"/>
        </w:rPr>
        <w:t xml:space="preserve"> priorit</w:t>
      </w:r>
      <w:r>
        <w:rPr>
          <w:rFonts w:ascii="Arial" w:hAnsi="Arial" w:cs="Arial"/>
          <w:lang w:val="es-ES"/>
        </w:rPr>
        <w:t xml:space="preserve">aria y esencial el abastecimiento en </w:t>
      </w:r>
      <w:r w:rsidR="00121415" w:rsidRPr="007B130F">
        <w:rPr>
          <w:rFonts w:ascii="Arial" w:hAnsi="Arial" w:cs="Arial"/>
          <w:lang w:val="es-ES"/>
        </w:rPr>
        <w:t>l</w:t>
      </w:r>
      <w:r>
        <w:rPr>
          <w:rFonts w:ascii="Arial" w:hAnsi="Arial" w:cs="Arial"/>
          <w:lang w:val="es-ES"/>
        </w:rPr>
        <w:t>os centro</w:t>
      </w:r>
      <w:r w:rsidR="00121415" w:rsidRPr="007B130F">
        <w:rPr>
          <w:rFonts w:ascii="Arial" w:hAnsi="Arial" w:cs="Arial"/>
          <w:lang w:val="es-ES"/>
        </w:rPr>
        <w:t>s sanitari</w:t>
      </w:r>
      <w:r>
        <w:rPr>
          <w:rFonts w:ascii="Arial" w:hAnsi="Arial" w:cs="Arial"/>
          <w:lang w:val="es-ES"/>
        </w:rPr>
        <w:t>os, po</w:t>
      </w:r>
      <w:r w:rsidR="00121415" w:rsidRPr="007B130F">
        <w:rPr>
          <w:rFonts w:ascii="Arial" w:hAnsi="Arial" w:cs="Arial"/>
          <w:lang w:val="es-ES"/>
        </w:rPr>
        <w:t>r tant</w:t>
      </w:r>
      <w:r>
        <w:rPr>
          <w:rFonts w:ascii="Arial" w:hAnsi="Arial" w:cs="Arial"/>
          <w:lang w:val="es-ES"/>
        </w:rPr>
        <w:t>o, está</w:t>
      </w:r>
      <w:r w:rsidR="00121415" w:rsidRPr="007B130F">
        <w:rPr>
          <w:rFonts w:ascii="Arial" w:hAnsi="Arial" w:cs="Arial"/>
          <w:lang w:val="es-ES"/>
        </w:rPr>
        <w:t>n obliga</w:t>
      </w:r>
      <w:r>
        <w:rPr>
          <w:rFonts w:ascii="Arial" w:hAnsi="Arial" w:cs="Arial"/>
          <w:lang w:val="es-ES"/>
        </w:rPr>
        <w:t>das mediante</w:t>
      </w:r>
      <w:r w:rsidR="00121415" w:rsidRPr="007B130F">
        <w:rPr>
          <w:rFonts w:ascii="Arial" w:hAnsi="Arial" w:cs="Arial"/>
          <w:lang w:val="es-ES"/>
        </w:rPr>
        <w:t xml:space="preserve"> la presentació</w:t>
      </w:r>
      <w:r>
        <w:rPr>
          <w:rFonts w:ascii="Arial" w:hAnsi="Arial" w:cs="Arial"/>
          <w:lang w:val="es-ES"/>
        </w:rPr>
        <w:t>n</w:t>
      </w:r>
      <w:r w:rsidR="00121415" w:rsidRPr="007B130F">
        <w:rPr>
          <w:rFonts w:ascii="Arial" w:hAnsi="Arial" w:cs="Arial"/>
          <w:lang w:val="es-ES"/>
        </w:rPr>
        <w:t xml:space="preserve"> de </w:t>
      </w:r>
      <w:r>
        <w:rPr>
          <w:rFonts w:ascii="Arial" w:hAnsi="Arial" w:cs="Arial"/>
          <w:lang w:val="es-ES"/>
        </w:rPr>
        <w:t>su propuesta al suministro de los bie</w:t>
      </w:r>
      <w:r w:rsidR="00121415" w:rsidRPr="007B130F">
        <w:rPr>
          <w:rFonts w:ascii="Arial" w:hAnsi="Arial" w:cs="Arial"/>
          <w:lang w:val="es-ES"/>
        </w:rPr>
        <w:t>n</w:t>
      </w:r>
      <w:r>
        <w:rPr>
          <w:rFonts w:ascii="Arial" w:hAnsi="Arial" w:cs="Arial"/>
          <w:lang w:val="es-ES"/>
        </w:rPr>
        <w:t>es según necesidades sucesivas y</w:t>
      </w:r>
      <w:r w:rsidR="00121415" w:rsidRPr="007B130F">
        <w:rPr>
          <w:rFonts w:ascii="Arial" w:hAnsi="Arial" w:cs="Arial"/>
          <w:lang w:val="es-ES"/>
        </w:rPr>
        <w:t>:</w:t>
      </w:r>
    </w:p>
    <w:p w:rsidR="00121415" w:rsidRPr="007B130F" w:rsidRDefault="00121415" w:rsidP="00AA1862">
      <w:pPr>
        <w:pStyle w:val="Pargrafdellista"/>
        <w:spacing w:line="240" w:lineRule="auto"/>
        <w:ind w:left="360"/>
        <w:jc w:val="both"/>
        <w:rPr>
          <w:rFonts w:ascii="Arial" w:hAnsi="Arial" w:cs="Arial"/>
          <w:lang w:val="es-ES"/>
        </w:rPr>
      </w:pPr>
    </w:p>
    <w:p w:rsidR="00121415" w:rsidRPr="007B130F" w:rsidRDefault="00B87C49" w:rsidP="00AA1862">
      <w:pPr>
        <w:pStyle w:val="Pargrafdellista"/>
        <w:spacing w:line="240" w:lineRule="auto"/>
        <w:ind w:left="708"/>
        <w:jc w:val="both"/>
        <w:rPr>
          <w:rFonts w:ascii="Arial" w:hAnsi="Arial" w:cs="Arial"/>
          <w:lang w:val="es-ES"/>
        </w:rPr>
      </w:pPr>
      <w:r>
        <w:rPr>
          <w:rFonts w:ascii="Arial" w:hAnsi="Arial" w:cs="Arial"/>
          <w:lang w:val="es-ES"/>
        </w:rPr>
        <w:t>- con la calidad y refere</w:t>
      </w:r>
      <w:r w:rsidR="00121415" w:rsidRPr="007B130F">
        <w:rPr>
          <w:rFonts w:ascii="Arial" w:hAnsi="Arial" w:cs="Arial"/>
          <w:lang w:val="es-ES"/>
        </w:rPr>
        <w:t>ncia exacta a la presentada en la oferta adjudicada</w:t>
      </w:r>
    </w:p>
    <w:p w:rsidR="00121415" w:rsidRPr="007B130F" w:rsidRDefault="00B87C49" w:rsidP="00AA1862">
      <w:pPr>
        <w:pStyle w:val="Pargrafdellista"/>
        <w:spacing w:line="240" w:lineRule="auto"/>
        <w:ind w:left="708"/>
        <w:jc w:val="both"/>
        <w:rPr>
          <w:rFonts w:ascii="Arial" w:hAnsi="Arial" w:cs="Arial"/>
          <w:lang w:val="es-ES"/>
        </w:rPr>
      </w:pPr>
      <w:r>
        <w:rPr>
          <w:rFonts w:ascii="Arial" w:hAnsi="Arial" w:cs="Arial"/>
          <w:lang w:val="es-ES"/>
        </w:rPr>
        <w:t>- con</w:t>
      </w:r>
      <w:r w:rsidR="00121415" w:rsidRPr="007B130F">
        <w:rPr>
          <w:rFonts w:ascii="Arial" w:hAnsi="Arial" w:cs="Arial"/>
          <w:lang w:val="es-ES"/>
        </w:rPr>
        <w:t xml:space="preserve"> el pre</w:t>
      </w:r>
      <w:r>
        <w:rPr>
          <w:rFonts w:ascii="Arial" w:hAnsi="Arial" w:cs="Arial"/>
          <w:lang w:val="es-ES"/>
        </w:rPr>
        <w:t>cio adjudicado</w:t>
      </w:r>
      <w:r w:rsidR="00121415" w:rsidRPr="007B130F">
        <w:rPr>
          <w:rFonts w:ascii="Arial" w:hAnsi="Arial" w:cs="Arial"/>
          <w:lang w:val="es-ES"/>
        </w:rPr>
        <w:t xml:space="preserve"> </w:t>
      </w:r>
    </w:p>
    <w:p w:rsidR="00121415" w:rsidRPr="007B130F" w:rsidRDefault="00B87C49" w:rsidP="00AA1862">
      <w:pPr>
        <w:pStyle w:val="Pargrafdellista"/>
        <w:spacing w:line="240" w:lineRule="auto"/>
        <w:ind w:left="708"/>
        <w:jc w:val="both"/>
        <w:rPr>
          <w:rFonts w:ascii="Arial" w:hAnsi="Arial" w:cs="Arial"/>
          <w:lang w:val="es-ES"/>
        </w:rPr>
      </w:pPr>
      <w:r>
        <w:rPr>
          <w:rFonts w:ascii="Arial" w:hAnsi="Arial" w:cs="Arial"/>
          <w:lang w:val="es-ES"/>
        </w:rPr>
        <w:t>- en les cantidades exactas a la</w:t>
      </w:r>
      <w:r w:rsidR="00121415" w:rsidRPr="007B130F">
        <w:rPr>
          <w:rFonts w:ascii="Arial" w:hAnsi="Arial" w:cs="Arial"/>
          <w:lang w:val="es-ES"/>
        </w:rPr>
        <w:t xml:space="preserve">s </w:t>
      </w:r>
      <w:r>
        <w:rPr>
          <w:rFonts w:ascii="Arial" w:hAnsi="Arial" w:cs="Arial"/>
          <w:lang w:val="es-ES"/>
        </w:rPr>
        <w:t>indicadas a los pedidos</w:t>
      </w:r>
    </w:p>
    <w:p w:rsidR="00121415" w:rsidRPr="007B130F" w:rsidRDefault="00121415" w:rsidP="00AA1862">
      <w:pPr>
        <w:pStyle w:val="Pargrafdellista"/>
        <w:spacing w:line="240" w:lineRule="auto"/>
        <w:ind w:left="708"/>
        <w:jc w:val="both"/>
        <w:rPr>
          <w:rFonts w:ascii="Arial" w:hAnsi="Arial" w:cs="Arial"/>
          <w:lang w:val="es-ES"/>
        </w:rPr>
      </w:pPr>
      <w:r w:rsidRPr="007B130F">
        <w:rPr>
          <w:rFonts w:ascii="Arial" w:hAnsi="Arial" w:cs="Arial"/>
          <w:lang w:val="es-ES"/>
        </w:rPr>
        <w:t>-</w:t>
      </w:r>
      <w:r w:rsidR="002D0B34">
        <w:rPr>
          <w:rFonts w:ascii="Arial" w:hAnsi="Arial" w:cs="Arial"/>
          <w:lang w:val="es-ES"/>
        </w:rPr>
        <w:t xml:space="preserve"> en los plazos establecidos en los pedidos</w:t>
      </w:r>
    </w:p>
    <w:p w:rsidR="00121415" w:rsidRPr="007B130F" w:rsidRDefault="00121415" w:rsidP="00AA1862">
      <w:pPr>
        <w:pStyle w:val="Pargrafdellista"/>
        <w:spacing w:line="240" w:lineRule="auto"/>
        <w:ind w:left="0"/>
        <w:jc w:val="both"/>
        <w:rPr>
          <w:rFonts w:ascii="Arial" w:hAnsi="Arial" w:cs="Arial"/>
          <w:lang w:val="es-ES"/>
        </w:rPr>
      </w:pPr>
    </w:p>
    <w:p w:rsidR="00121415" w:rsidRPr="007B130F" w:rsidRDefault="002D0B34" w:rsidP="00AA1862">
      <w:pPr>
        <w:pStyle w:val="Pargrafdellista"/>
        <w:spacing w:line="240" w:lineRule="auto"/>
        <w:ind w:left="360"/>
        <w:jc w:val="both"/>
        <w:rPr>
          <w:rFonts w:ascii="Arial" w:hAnsi="Arial" w:cs="Arial"/>
          <w:lang w:val="es-ES"/>
        </w:rPr>
      </w:pPr>
      <w:r>
        <w:rPr>
          <w:rFonts w:ascii="Arial" w:hAnsi="Arial" w:cs="Arial"/>
          <w:lang w:val="es-ES"/>
        </w:rPr>
        <w:t xml:space="preserve">El </w:t>
      </w:r>
      <w:r w:rsidR="00121415" w:rsidRPr="007B130F">
        <w:rPr>
          <w:rFonts w:ascii="Arial" w:hAnsi="Arial" w:cs="Arial"/>
          <w:lang w:val="es-ES"/>
        </w:rPr>
        <w:t>operador logístic</w:t>
      </w:r>
      <w:r>
        <w:rPr>
          <w:rFonts w:ascii="Arial" w:hAnsi="Arial" w:cs="Arial"/>
          <w:lang w:val="es-ES"/>
        </w:rPr>
        <w:t>o de</w:t>
      </w:r>
      <w:r w:rsidR="00121415" w:rsidRPr="007B130F">
        <w:rPr>
          <w:rFonts w:ascii="Arial" w:hAnsi="Arial" w:cs="Arial"/>
          <w:lang w:val="es-ES"/>
        </w:rPr>
        <w:t>l</w:t>
      </w:r>
      <w:r>
        <w:rPr>
          <w:rFonts w:ascii="Arial" w:hAnsi="Arial" w:cs="Arial"/>
          <w:lang w:val="es-ES"/>
        </w:rPr>
        <w:t xml:space="preserve"> ICS y el centro</w:t>
      </w:r>
      <w:r w:rsidR="00121415" w:rsidRPr="007B130F">
        <w:rPr>
          <w:rFonts w:ascii="Arial" w:hAnsi="Arial" w:cs="Arial"/>
          <w:lang w:val="es-ES"/>
        </w:rPr>
        <w:t xml:space="preserve"> peticionari</w:t>
      </w:r>
      <w:r>
        <w:rPr>
          <w:rFonts w:ascii="Arial" w:hAnsi="Arial" w:cs="Arial"/>
          <w:lang w:val="es-ES"/>
        </w:rPr>
        <w:t>o ha de ser conocedor en todo</w:t>
      </w:r>
      <w:r w:rsidR="00121415" w:rsidRPr="007B130F">
        <w:rPr>
          <w:rFonts w:ascii="Arial" w:hAnsi="Arial" w:cs="Arial"/>
          <w:lang w:val="es-ES"/>
        </w:rPr>
        <w:t xml:space="preserve"> moment</w:t>
      </w:r>
      <w:r>
        <w:rPr>
          <w:rFonts w:ascii="Arial" w:hAnsi="Arial" w:cs="Arial"/>
          <w:lang w:val="es-ES"/>
        </w:rPr>
        <w:t>o de cualquier posible incidencia relacionada con la</w:t>
      </w:r>
      <w:r w:rsidR="00121415" w:rsidRPr="007B130F">
        <w:rPr>
          <w:rFonts w:ascii="Arial" w:hAnsi="Arial" w:cs="Arial"/>
          <w:lang w:val="es-ES"/>
        </w:rPr>
        <w:t xml:space="preserve"> </w:t>
      </w:r>
      <w:r>
        <w:rPr>
          <w:rFonts w:ascii="Arial" w:hAnsi="Arial" w:cs="Arial"/>
          <w:lang w:val="es-ES"/>
        </w:rPr>
        <w:t>entrega de los bie</w:t>
      </w:r>
      <w:r w:rsidR="00121415" w:rsidRPr="007B130F">
        <w:rPr>
          <w:rFonts w:ascii="Arial" w:hAnsi="Arial" w:cs="Arial"/>
          <w:lang w:val="es-ES"/>
        </w:rPr>
        <w:t>n</w:t>
      </w:r>
      <w:r>
        <w:rPr>
          <w:rFonts w:ascii="Arial" w:hAnsi="Arial" w:cs="Arial"/>
          <w:lang w:val="es-ES"/>
        </w:rPr>
        <w:t>es adjudicados, ya sea</w:t>
      </w:r>
      <w:r w:rsidR="00121415" w:rsidRPr="007B130F">
        <w:rPr>
          <w:rFonts w:ascii="Arial" w:hAnsi="Arial" w:cs="Arial"/>
          <w:lang w:val="es-ES"/>
        </w:rPr>
        <w:t xml:space="preserve"> p</w:t>
      </w:r>
      <w:r>
        <w:rPr>
          <w:rFonts w:ascii="Arial" w:hAnsi="Arial" w:cs="Arial"/>
          <w:lang w:val="es-ES"/>
        </w:rPr>
        <w:t>o</w:t>
      </w:r>
      <w:r w:rsidR="00121415" w:rsidRPr="007B130F">
        <w:rPr>
          <w:rFonts w:ascii="Arial" w:hAnsi="Arial" w:cs="Arial"/>
          <w:lang w:val="es-ES"/>
        </w:rPr>
        <w:t>r afectació</w:t>
      </w:r>
      <w:r>
        <w:rPr>
          <w:rFonts w:ascii="Arial" w:hAnsi="Arial" w:cs="Arial"/>
          <w:lang w:val="es-ES"/>
        </w:rPr>
        <w:t>n del plazo de entrega, ya sea po</w:t>
      </w:r>
      <w:r w:rsidR="00121415" w:rsidRPr="007B130F">
        <w:rPr>
          <w:rFonts w:ascii="Arial" w:hAnsi="Arial" w:cs="Arial"/>
          <w:lang w:val="es-ES"/>
        </w:rPr>
        <w:t>r afectació</w:t>
      </w:r>
      <w:r>
        <w:rPr>
          <w:rFonts w:ascii="Arial" w:hAnsi="Arial" w:cs="Arial"/>
          <w:lang w:val="es-ES"/>
        </w:rPr>
        <w:t>n de la calidad del bien adjudicado. E</w:t>
      </w:r>
      <w:r w:rsidR="00121415" w:rsidRPr="007B130F">
        <w:rPr>
          <w:rFonts w:ascii="Arial" w:hAnsi="Arial" w:cs="Arial"/>
          <w:lang w:val="es-ES"/>
        </w:rPr>
        <w:t>s obligació</w:t>
      </w:r>
      <w:r>
        <w:rPr>
          <w:rFonts w:ascii="Arial" w:hAnsi="Arial" w:cs="Arial"/>
          <w:lang w:val="es-ES"/>
        </w:rPr>
        <w:t>n de la empresa contra</w:t>
      </w:r>
      <w:r w:rsidR="00121415" w:rsidRPr="007B130F">
        <w:rPr>
          <w:rFonts w:ascii="Arial" w:hAnsi="Arial" w:cs="Arial"/>
          <w:lang w:val="es-ES"/>
        </w:rPr>
        <w:t xml:space="preserve">tista notificar </w:t>
      </w:r>
      <w:r>
        <w:rPr>
          <w:rFonts w:ascii="Arial" w:hAnsi="Arial" w:cs="Arial"/>
          <w:lang w:val="es-ES"/>
        </w:rPr>
        <w:t>cualquier</w:t>
      </w:r>
      <w:r w:rsidR="00121415" w:rsidRPr="007B130F">
        <w:rPr>
          <w:rFonts w:ascii="Arial" w:hAnsi="Arial" w:cs="Arial"/>
          <w:lang w:val="es-ES"/>
        </w:rPr>
        <w:t xml:space="preserve"> </w:t>
      </w:r>
      <w:r w:rsidRPr="007B130F">
        <w:rPr>
          <w:rFonts w:ascii="Arial" w:hAnsi="Arial" w:cs="Arial"/>
          <w:lang w:val="es-ES"/>
        </w:rPr>
        <w:t>incidencia</w:t>
      </w:r>
      <w:r w:rsidR="00121415" w:rsidRPr="007B130F">
        <w:rPr>
          <w:rFonts w:ascii="Arial" w:hAnsi="Arial" w:cs="Arial"/>
          <w:lang w:val="es-ES"/>
        </w:rPr>
        <w:t xml:space="preserve"> </w:t>
      </w:r>
      <w:r w:rsidRPr="007B130F">
        <w:rPr>
          <w:rFonts w:ascii="Arial" w:hAnsi="Arial" w:cs="Arial"/>
          <w:b/>
          <w:lang w:val="es-ES"/>
        </w:rPr>
        <w:t>anticipadamente</w:t>
      </w:r>
      <w:r w:rsidR="00121415" w:rsidRPr="007B130F">
        <w:rPr>
          <w:rFonts w:ascii="Arial" w:hAnsi="Arial" w:cs="Arial"/>
          <w:lang w:val="es-ES"/>
        </w:rPr>
        <w:t xml:space="preserve"> a la </w:t>
      </w:r>
      <w:r w:rsidRPr="007B130F">
        <w:rPr>
          <w:rFonts w:ascii="Arial" w:hAnsi="Arial" w:cs="Arial"/>
          <w:lang w:val="es-ES"/>
        </w:rPr>
        <w:t>Gerencia</w:t>
      </w:r>
      <w:r w:rsidR="00121415" w:rsidRPr="007B130F">
        <w:rPr>
          <w:rFonts w:ascii="Arial" w:hAnsi="Arial" w:cs="Arial"/>
          <w:lang w:val="es-ES"/>
        </w:rPr>
        <w:t xml:space="preserve"> d</w:t>
      </w:r>
      <w:r>
        <w:rPr>
          <w:rFonts w:ascii="Arial" w:hAnsi="Arial" w:cs="Arial"/>
          <w:lang w:val="es-ES"/>
        </w:rPr>
        <w:t xml:space="preserve">e Compres a través del Gestor de </w:t>
      </w:r>
      <w:r w:rsidRPr="007B130F">
        <w:rPr>
          <w:rFonts w:ascii="Arial" w:hAnsi="Arial" w:cs="Arial"/>
          <w:lang w:val="es-ES"/>
        </w:rPr>
        <w:t>incidencias</w:t>
      </w:r>
      <w:r w:rsidR="00121415" w:rsidRPr="007B130F">
        <w:rPr>
          <w:rFonts w:ascii="Arial" w:hAnsi="Arial" w:cs="Arial"/>
          <w:lang w:val="es-ES"/>
        </w:rPr>
        <w:t xml:space="preserve"> en compres (GIC).</w:t>
      </w:r>
    </w:p>
    <w:p w:rsidR="00121415" w:rsidRPr="007B130F" w:rsidRDefault="00121415" w:rsidP="00AA1862">
      <w:pPr>
        <w:pStyle w:val="Pargrafdellista"/>
        <w:spacing w:line="240" w:lineRule="auto"/>
        <w:ind w:left="360"/>
        <w:jc w:val="both"/>
        <w:rPr>
          <w:rFonts w:ascii="Arial" w:hAnsi="Arial" w:cs="Arial"/>
          <w:lang w:val="es-ES"/>
        </w:rPr>
      </w:pPr>
    </w:p>
    <w:p w:rsidR="00121415" w:rsidRPr="007B130F" w:rsidRDefault="00121415" w:rsidP="00AA1862">
      <w:pPr>
        <w:pStyle w:val="Pargrafdellista"/>
        <w:spacing w:line="240" w:lineRule="auto"/>
        <w:ind w:left="360"/>
        <w:jc w:val="both"/>
        <w:rPr>
          <w:rFonts w:ascii="Arial" w:hAnsi="Arial" w:cs="Arial"/>
          <w:lang w:val="es-ES"/>
        </w:rPr>
      </w:pPr>
      <w:r w:rsidRPr="007B130F">
        <w:rPr>
          <w:rFonts w:ascii="Arial" w:hAnsi="Arial" w:cs="Arial"/>
          <w:lang w:val="es-ES"/>
        </w:rPr>
        <w:t>L</w:t>
      </w:r>
      <w:r w:rsidR="002D0B34">
        <w:rPr>
          <w:rFonts w:ascii="Arial" w:hAnsi="Arial" w:cs="Arial"/>
          <w:lang w:val="es-ES"/>
        </w:rPr>
        <w:t xml:space="preserve">a </w:t>
      </w:r>
      <w:r w:rsidRPr="007B130F">
        <w:rPr>
          <w:rFonts w:ascii="Arial" w:hAnsi="Arial" w:cs="Arial"/>
          <w:lang w:val="es-ES"/>
        </w:rPr>
        <w:t xml:space="preserve">empresa </w:t>
      </w:r>
      <w:r w:rsidR="002D0B34" w:rsidRPr="007B130F">
        <w:rPr>
          <w:rFonts w:ascii="Arial" w:hAnsi="Arial" w:cs="Arial"/>
          <w:lang w:val="es-ES"/>
        </w:rPr>
        <w:t>contratista</w:t>
      </w:r>
      <w:r w:rsidR="002D0B34">
        <w:rPr>
          <w:rFonts w:ascii="Arial" w:hAnsi="Arial" w:cs="Arial"/>
          <w:lang w:val="es-ES"/>
        </w:rPr>
        <w:t xml:space="preserve"> ha de su</w:t>
      </w:r>
      <w:r w:rsidRPr="007B130F">
        <w:rPr>
          <w:rFonts w:ascii="Arial" w:hAnsi="Arial" w:cs="Arial"/>
          <w:lang w:val="es-ES"/>
        </w:rPr>
        <w:t xml:space="preserve">ministrar de manera </w:t>
      </w:r>
      <w:r w:rsidR="002D0B34" w:rsidRPr="007B130F">
        <w:rPr>
          <w:rFonts w:ascii="Arial" w:hAnsi="Arial" w:cs="Arial"/>
          <w:lang w:val="es-ES"/>
        </w:rPr>
        <w:t>adecuada</w:t>
      </w:r>
      <w:r w:rsidRPr="007B130F">
        <w:rPr>
          <w:rFonts w:ascii="Arial" w:hAnsi="Arial" w:cs="Arial"/>
          <w:lang w:val="es-ES"/>
        </w:rPr>
        <w:t xml:space="preserve"> </w:t>
      </w:r>
      <w:r w:rsidR="002D0B34">
        <w:rPr>
          <w:rFonts w:ascii="Arial" w:hAnsi="Arial" w:cs="Arial"/>
          <w:lang w:val="es-ES"/>
        </w:rPr>
        <w:t>y</w:t>
      </w:r>
      <w:r w:rsidRPr="007B130F">
        <w:rPr>
          <w:rFonts w:ascii="Arial" w:hAnsi="Arial" w:cs="Arial"/>
          <w:lang w:val="es-ES"/>
        </w:rPr>
        <w:t xml:space="preserve"> </w:t>
      </w:r>
      <w:r w:rsidR="002D0B34" w:rsidRPr="007B130F">
        <w:rPr>
          <w:rFonts w:ascii="Arial" w:hAnsi="Arial" w:cs="Arial"/>
          <w:lang w:val="es-ES"/>
        </w:rPr>
        <w:t>continua</w:t>
      </w:r>
      <w:r w:rsidR="002D0B34">
        <w:rPr>
          <w:rFonts w:ascii="Arial" w:hAnsi="Arial" w:cs="Arial"/>
          <w:lang w:val="es-ES"/>
        </w:rPr>
        <w:t xml:space="preserve"> pa</w:t>
      </w:r>
      <w:r w:rsidRPr="007B130F">
        <w:rPr>
          <w:rFonts w:ascii="Arial" w:hAnsi="Arial" w:cs="Arial"/>
          <w:lang w:val="es-ES"/>
        </w:rPr>
        <w:t>r</w:t>
      </w:r>
      <w:r w:rsidR="002D0B34">
        <w:rPr>
          <w:rFonts w:ascii="Arial" w:hAnsi="Arial" w:cs="Arial"/>
          <w:lang w:val="es-ES"/>
        </w:rPr>
        <w:t>a</w:t>
      </w:r>
      <w:r w:rsidRPr="007B130F">
        <w:rPr>
          <w:rFonts w:ascii="Arial" w:hAnsi="Arial" w:cs="Arial"/>
          <w:lang w:val="es-ES"/>
        </w:rPr>
        <w:t xml:space="preserve"> </w:t>
      </w:r>
      <w:r w:rsidR="002D0B34" w:rsidRPr="007B130F">
        <w:rPr>
          <w:rFonts w:ascii="Arial" w:hAnsi="Arial" w:cs="Arial"/>
          <w:lang w:val="es-ES"/>
        </w:rPr>
        <w:t>posibilitar</w:t>
      </w:r>
      <w:r w:rsidRPr="007B130F">
        <w:rPr>
          <w:rFonts w:ascii="Arial" w:hAnsi="Arial" w:cs="Arial"/>
          <w:lang w:val="es-ES"/>
        </w:rPr>
        <w:t xml:space="preserve"> el </w:t>
      </w:r>
      <w:r w:rsidR="002D0B34" w:rsidRPr="007B130F">
        <w:rPr>
          <w:rFonts w:ascii="Arial" w:hAnsi="Arial" w:cs="Arial"/>
          <w:lang w:val="es-ES"/>
        </w:rPr>
        <w:t>cumplim</w:t>
      </w:r>
      <w:r w:rsidR="002D0B34">
        <w:rPr>
          <w:rFonts w:ascii="Arial" w:hAnsi="Arial" w:cs="Arial"/>
          <w:lang w:val="es-ES"/>
        </w:rPr>
        <w:t>i</w:t>
      </w:r>
      <w:r w:rsidR="002D0B34" w:rsidRPr="007B130F">
        <w:rPr>
          <w:rFonts w:ascii="Arial" w:hAnsi="Arial" w:cs="Arial"/>
          <w:lang w:val="es-ES"/>
        </w:rPr>
        <w:t>ento</w:t>
      </w:r>
      <w:r w:rsidR="002D0B34">
        <w:rPr>
          <w:rFonts w:ascii="Arial" w:hAnsi="Arial" w:cs="Arial"/>
          <w:lang w:val="es-ES"/>
        </w:rPr>
        <w:t xml:space="preserve"> de la</w:t>
      </w:r>
      <w:r w:rsidRPr="007B130F">
        <w:rPr>
          <w:rFonts w:ascii="Arial" w:hAnsi="Arial" w:cs="Arial"/>
          <w:lang w:val="es-ES"/>
        </w:rPr>
        <w:t xml:space="preserve">s </w:t>
      </w:r>
      <w:r w:rsidR="002D0B34" w:rsidRPr="007B130F">
        <w:rPr>
          <w:rFonts w:ascii="Arial" w:hAnsi="Arial" w:cs="Arial"/>
          <w:lang w:val="es-ES"/>
        </w:rPr>
        <w:t>exigencias</w:t>
      </w:r>
      <w:r w:rsidRPr="007B130F">
        <w:rPr>
          <w:rFonts w:ascii="Arial" w:hAnsi="Arial" w:cs="Arial"/>
          <w:lang w:val="es-ES"/>
        </w:rPr>
        <w:t xml:space="preserve"> de</w:t>
      </w:r>
      <w:r w:rsidR="00145CB5">
        <w:rPr>
          <w:rFonts w:ascii="Arial" w:hAnsi="Arial" w:cs="Arial"/>
          <w:lang w:val="es-ES"/>
        </w:rPr>
        <w:t xml:space="preserve"> </w:t>
      </w:r>
      <w:r w:rsidRPr="007B130F">
        <w:rPr>
          <w:rFonts w:ascii="Arial" w:hAnsi="Arial" w:cs="Arial"/>
          <w:lang w:val="es-ES"/>
        </w:rPr>
        <w:t>l</w:t>
      </w:r>
      <w:r w:rsidR="00145CB5">
        <w:rPr>
          <w:rFonts w:ascii="Arial" w:hAnsi="Arial" w:cs="Arial"/>
          <w:lang w:val="es-ES"/>
        </w:rPr>
        <w:t>os centro</w:t>
      </w:r>
      <w:r w:rsidRPr="007B130F">
        <w:rPr>
          <w:rFonts w:ascii="Arial" w:hAnsi="Arial" w:cs="Arial"/>
          <w:lang w:val="es-ES"/>
        </w:rPr>
        <w:t xml:space="preserve">s </w:t>
      </w:r>
      <w:r w:rsidR="00145CB5" w:rsidRPr="007B130F">
        <w:rPr>
          <w:rFonts w:ascii="Arial" w:hAnsi="Arial" w:cs="Arial"/>
          <w:lang w:val="es-ES"/>
        </w:rPr>
        <w:t>peticionarios</w:t>
      </w:r>
      <w:r w:rsidR="00145CB5">
        <w:rPr>
          <w:rFonts w:ascii="Arial" w:hAnsi="Arial" w:cs="Arial"/>
          <w:lang w:val="es-ES"/>
        </w:rPr>
        <w:t>, admi</w:t>
      </w:r>
      <w:r w:rsidRPr="007B130F">
        <w:rPr>
          <w:rFonts w:ascii="Arial" w:hAnsi="Arial" w:cs="Arial"/>
          <w:lang w:val="es-ES"/>
        </w:rPr>
        <w:t>t</w:t>
      </w:r>
      <w:r w:rsidR="00145CB5">
        <w:rPr>
          <w:rFonts w:ascii="Arial" w:hAnsi="Arial" w:cs="Arial"/>
          <w:lang w:val="es-ES"/>
        </w:rPr>
        <w:t>iendo</w:t>
      </w:r>
      <w:r w:rsidRPr="007B130F">
        <w:rPr>
          <w:rFonts w:ascii="Arial" w:hAnsi="Arial" w:cs="Arial"/>
          <w:lang w:val="es-ES"/>
        </w:rPr>
        <w:t xml:space="preserve"> la </w:t>
      </w:r>
      <w:r w:rsidR="00145CB5">
        <w:rPr>
          <w:rFonts w:ascii="Arial" w:hAnsi="Arial" w:cs="Arial"/>
          <w:lang w:val="es-ES"/>
        </w:rPr>
        <w:t>posibilid</w:t>
      </w:r>
      <w:r w:rsidR="00145CB5" w:rsidRPr="007B130F">
        <w:rPr>
          <w:rFonts w:ascii="Arial" w:hAnsi="Arial" w:cs="Arial"/>
          <w:lang w:val="es-ES"/>
        </w:rPr>
        <w:t>ad</w:t>
      </w:r>
      <w:r w:rsidRPr="007B130F">
        <w:rPr>
          <w:rFonts w:ascii="Arial" w:hAnsi="Arial" w:cs="Arial"/>
          <w:lang w:val="es-ES"/>
        </w:rPr>
        <w:t xml:space="preserve"> de </w:t>
      </w:r>
      <w:r w:rsidR="00145CB5" w:rsidRPr="007B130F">
        <w:rPr>
          <w:rFonts w:ascii="Arial" w:hAnsi="Arial" w:cs="Arial"/>
          <w:lang w:val="es-ES"/>
        </w:rPr>
        <w:t>suspende</w:t>
      </w:r>
      <w:r w:rsidR="00145CB5">
        <w:rPr>
          <w:rFonts w:ascii="Arial" w:hAnsi="Arial" w:cs="Arial"/>
          <w:lang w:val="es-ES"/>
        </w:rPr>
        <w:t xml:space="preserve">r </w:t>
      </w:r>
      <w:r w:rsidRPr="007B130F">
        <w:rPr>
          <w:rFonts w:ascii="Arial" w:hAnsi="Arial" w:cs="Arial"/>
          <w:lang w:val="es-ES"/>
        </w:rPr>
        <w:t>est</w:t>
      </w:r>
      <w:r w:rsidR="00145CB5">
        <w:rPr>
          <w:rFonts w:ascii="Arial" w:hAnsi="Arial" w:cs="Arial"/>
          <w:lang w:val="es-ES"/>
        </w:rPr>
        <w:t>e su</w:t>
      </w:r>
      <w:r w:rsidRPr="007B130F">
        <w:rPr>
          <w:rFonts w:ascii="Arial" w:hAnsi="Arial" w:cs="Arial"/>
          <w:lang w:val="es-ES"/>
        </w:rPr>
        <w:t>ministr</w:t>
      </w:r>
      <w:r w:rsidR="00145CB5">
        <w:rPr>
          <w:rFonts w:ascii="Arial" w:hAnsi="Arial" w:cs="Arial"/>
          <w:lang w:val="es-ES"/>
        </w:rPr>
        <w:t>o</w:t>
      </w:r>
      <w:r w:rsidRPr="007B130F">
        <w:rPr>
          <w:rFonts w:ascii="Arial" w:hAnsi="Arial" w:cs="Arial"/>
          <w:lang w:val="es-ES"/>
        </w:rPr>
        <w:t xml:space="preserve"> </w:t>
      </w:r>
      <w:r w:rsidR="00145CB5">
        <w:rPr>
          <w:rFonts w:ascii="Arial" w:hAnsi="Arial" w:cs="Arial"/>
          <w:lang w:val="es-ES"/>
        </w:rPr>
        <w:t>solo</w:t>
      </w:r>
      <w:r w:rsidRPr="007B130F">
        <w:rPr>
          <w:rFonts w:ascii="Arial" w:hAnsi="Arial" w:cs="Arial"/>
          <w:lang w:val="es-ES"/>
        </w:rPr>
        <w:t xml:space="preserve"> en casos </w:t>
      </w:r>
      <w:r w:rsidR="00145CB5" w:rsidRPr="007B130F">
        <w:rPr>
          <w:rFonts w:ascii="Arial" w:hAnsi="Arial" w:cs="Arial"/>
          <w:lang w:val="es-ES"/>
        </w:rPr>
        <w:t>excepcionales</w:t>
      </w:r>
      <w:r w:rsidR="00145CB5">
        <w:rPr>
          <w:rFonts w:ascii="Arial" w:hAnsi="Arial" w:cs="Arial"/>
          <w:lang w:val="es-ES"/>
        </w:rPr>
        <w:t xml:space="preserve"> debi</w:t>
      </w:r>
      <w:r w:rsidRPr="007B130F">
        <w:rPr>
          <w:rFonts w:ascii="Arial" w:hAnsi="Arial" w:cs="Arial"/>
          <w:lang w:val="es-ES"/>
        </w:rPr>
        <w:t>dament</w:t>
      </w:r>
      <w:r w:rsidR="00145CB5">
        <w:rPr>
          <w:rFonts w:ascii="Arial" w:hAnsi="Arial" w:cs="Arial"/>
          <w:lang w:val="es-ES"/>
        </w:rPr>
        <w:t>e</w:t>
      </w:r>
      <w:r w:rsidRPr="007B130F">
        <w:rPr>
          <w:rFonts w:ascii="Arial" w:hAnsi="Arial" w:cs="Arial"/>
          <w:lang w:val="es-ES"/>
        </w:rPr>
        <w:t xml:space="preserve"> justific</w:t>
      </w:r>
      <w:r w:rsidR="00145CB5">
        <w:rPr>
          <w:rFonts w:ascii="Arial" w:hAnsi="Arial" w:cs="Arial"/>
          <w:lang w:val="es-ES"/>
        </w:rPr>
        <w:t>ados</w:t>
      </w:r>
      <w:r w:rsidRPr="007B130F">
        <w:rPr>
          <w:rFonts w:ascii="Arial" w:hAnsi="Arial" w:cs="Arial"/>
          <w:lang w:val="es-ES"/>
        </w:rPr>
        <w:t xml:space="preserve">. La </w:t>
      </w:r>
      <w:r w:rsidR="00145CB5" w:rsidRPr="007B130F">
        <w:rPr>
          <w:rFonts w:ascii="Arial" w:hAnsi="Arial" w:cs="Arial"/>
          <w:lang w:val="es-ES"/>
        </w:rPr>
        <w:t>suspensión</w:t>
      </w:r>
      <w:r w:rsidRPr="007B130F">
        <w:rPr>
          <w:rFonts w:ascii="Arial" w:hAnsi="Arial" w:cs="Arial"/>
          <w:lang w:val="es-ES"/>
        </w:rPr>
        <w:t xml:space="preserve"> </w:t>
      </w:r>
      <w:r w:rsidR="00145CB5">
        <w:rPr>
          <w:rFonts w:ascii="Arial" w:hAnsi="Arial" w:cs="Arial"/>
          <w:lang w:val="es-ES"/>
        </w:rPr>
        <w:t xml:space="preserve">se deberá </w:t>
      </w:r>
      <w:r w:rsidRPr="007B130F">
        <w:rPr>
          <w:rFonts w:ascii="Arial" w:hAnsi="Arial" w:cs="Arial"/>
          <w:lang w:val="es-ES"/>
        </w:rPr>
        <w:t xml:space="preserve">informar </w:t>
      </w:r>
      <w:r w:rsidR="00145CB5" w:rsidRPr="007B130F">
        <w:rPr>
          <w:rFonts w:ascii="Arial" w:hAnsi="Arial" w:cs="Arial"/>
          <w:b/>
          <w:lang w:val="es-ES"/>
        </w:rPr>
        <w:t>inmediatamente</w:t>
      </w:r>
      <w:r w:rsidRPr="007B130F">
        <w:rPr>
          <w:rFonts w:ascii="Arial" w:hAnsi="Arial" w:cs="Arial"/>
          <w:lang w:val="es-ES"/>
        </w:rPr>
        <w:t xml:space="preserve">, a la </w:t>
      </w:r>
      <w:r w:rsidR="00145CB5" w:rsidRPr="007B130F">
        <w:rPr>
          <w:rFonts w:ascii="Arial" w:hAnsi="Arial" w:cs="Arial"/>
          <w:lang w:val="es-ES"/>
        </w:rPr>
        <w:t>Gerencia</w:t>
      </w:r>
      <w:r w:rsidR="00145CB5">
        <w:rPr>
          <w:rFonts w:ascii="Arial" w:hAnsi="Arial" w:cs="Arial"/>
          <w:lang w:val="es-ES"/>
        </w:rPr>
        <w:t xml:space="preserve"> de Compras a través del Gestor de incidencias en compra</w:t>
      </w:r>
      <w:r w:rsidRPr="007B130F">
        <w:rPr>
          <w:rFonts w:ascii="Arial" w:hAnsi="Arial" w:cs="Arial"/>
          <w:lang w:val="es-ES"/>
        </w:rPr>
        <w:t>s (GIC).</w:t>
      </w:r>
    </w:p>
    <w:p w:rsidR="00121415" w:rsidRPr="007B130F" w:rsidRDefault="00121415" w:rsidP="00AA1862">
      <w:pPr>
        <w:pStyle w:val="Pargrafdellista"/>
        <w:spacing w:line="240" w:lineRule="auto"/>
        <w:ind w:left="360"/>
        <w:jc w:val="both"/>
        <w:rPr>
          <w:rFonts w:ascii="Arial" w:hAnsi="Arial" w:cs="Arial"/>
          <w:lang w:val="es-ES"/>
        </w:rPr>
      </w:pPr>
    </w:p>
    <w:p w:rsidR="00121415" w:rsidRPr="007B130F" w:rsidRDefault="00145CB5" w:rsidP="00AA1862">
      <w:pPr>
        <w:pStyle w:val="Pargrafdellista"/>
        <w:spacing w:line="240" w:lineRule="auto"/>
        <w:ind w:left="360"/>
        <w:jc w:val="both"/>
        <w:rPr>
          <w:rFonts w:ascii="Arial" w:hAnsi="Arial" w:cs="Arial"/>
          <w:lang w:val="es-ES"/>
        </w:rPr>
      </w:pPr>
      <w:r>
        <w:rPr>
          <w:rFonts w:ascii="Arial" w:hAnsi="Arial" w:cs="Arial"/>
          <w:lang w:val="es-ES"/>
        </w:rPr>
        <w:t xml:space="preserve">La </w:t>
      </w:r>
      <w:r w:rsidR="00121415" w:rsidRPr="007B130F">
        <w:rPr>
          <w:rFonts w:ascii="Arial" w:hAnsi="Arial" w:cs="Arial"/>
          <w:lang w:val="es-ES"/>
        </w:rPr>
        <w:t xml:space="preserve">empresa </w:t>
      </w:r>
      <w:r w:rsidRPr="007B130F">
        <w:rPr>
          <w:rFonts w:ascii="Arial" w:hAnsi="Arial" w:cs="Arial"/>
          <w:lang w:val="es-ES"/>
        </w:rPr>
        <w:t>contratista</w:t>
      </w:r>
      <w:r w:rsidR="00121415" w:rsidRPr="007B130F">
        <w:rPr>
          <w:rFonts w:ascii="Arial" w:hAnsi="Arial" w:cs="Arial"/>
          <w:lang w:val="es-ES"/>
        </w:rPr>
        <w:t xml:space="preserve"> t</w:t>
      </w:r>
      <w:r>
        <w:rPr>
          <w:rFonts w:ascii="Arial" w:hAnsi="Arial" w:cs="Arial"/>
          <w:lang w:val="es-ES"/>
        </w:rPr>
        <w:t xml:space="preserve">iene la </w:t>
      </w:r>
      <w:r w:rsidRPr="007B130F">
        <w:rPr>
          <w:rFonts w:ascii="Arial" w:hAnsi="Arial" w:cs="Arial"/>
          <w:lang w:val="es-ES"/>
        </w:rPr>
        <w:t>obligación</w:t>
      </w:r>
      <w:r w:rsidR="00121415" w:rsidRPr="007B130F">
        <w:rPr>
          <w:rFonts w:ascii="Arial" w:hAnsi="Arial" w:cs="Arial"/>
          <w:lang w:val="es-ES"/>
        </w:rPr>
        <w:t xml:space="preserve"> de notificar </w:t>
      </w:r>
      <w:r>
        <w:rPr>
          <w:rFonts w:ascii="Arial" w:hAnsi="Arial" w:cs="Arial"/>
          <w:lang w:val="es-ES"/>
        </w:rPr>
        <w:t>cualquier cambio que se produzca</w:t>
      </w:r>
      <w:r w:rsidR="00121415" w:rsidRPr="007B130F">
        <w:rPr>
          <w:rFonts w:ascii="Arial" w:hAnsi="Arial" w:cs="Arial"/>
          <w:lang w:val="es-ES"/>
        </w:rPr>
        <w:t xml:space="preserve"> tant</w:t>
      </w:r>
      <w:r>
        <w:rPr>
          <w:rFonts w:ascii="Arial" w:hAnsi="Arial" w:cs="Arial"/>
          <w:lang w:val="es-ES"/>
        </w:rPr>
        <w:t>o</w:t>
      </w:r>
      <w:r w:rsidR="00121415" w:rsidRPr="007B130F">
        <w:rPr>
          <w:rFonts w:ascii="Arial" w:hAnsi="Arial" w:cs="Arial"/>
          <w:lang w:val="es-ES"/>
        </w:rPr>
        <w:t xml:space="preserve"> en la identificació</w:t>
      </w:r>
      <w:r>
        <w:rPr>
          <w:rFonts w:ascii="Arial" w:hAnsi="Arial" w:cs="Arial"/>
          <w:lang w:val="es-ES"/>
        </w:rPr>
        <w:t>n</w:t>
      </w:r>
      <w:r w:rsidR="00121415" w:rsidRPr="007B130F">
        <w:rPr>
          <w:rFonts w:ascii="Arial" w:hAnsi="Arial" w:cs="Arial"/>
          <w:lang w:val="es-ES"/>
        </w:rPr>
        <w:t xml:space="preserve"> del </w:t>
      </w:r>
      <w:r w:rsidRPr="007B130F">
        <w:rPr>
          <w:rFonts w:ascii="Arial" w:hAnsi="Arial" w:cs="Arial"/>
          <w:lang w:val="es-ES"/>
        </w:rPr>
        <w:t>producto</w:t>
      </w:r>
      <w:r w:rsidR="00121415" w:rsidRPr="007B130F">
        <w:rPr>
          <w:rFonts w:ascii="Arial" w:hAnsi="Arial" w:cs="Arial"/>
          <w:lang w:val="es-ES"/>
        </w:rPr>
        <w:t xml:space="preserve"> </w:t>
      </w:r>
      <w:r w:rsidRPr="007B130F">
        <w:rPr>
          <w:rFonts w:ascii="Arial" w:hAnsi="Arial" w:cs="Arial"/>
          <w:lang w:val="es-ES"/>
        </w:rPr>
        <w:t>como</w:t>
      </w:r>
      <w:r w:rsidR="00121415" w:rsidRPr="007B130F">
        <w:rPr>
          <w:rFonts w:ascii="Arial" w:hAnsi="Arial" w:cs="Arial"/>
          <w:lang w:val="es-ES"/>
        </w:rPr>
        <w:t xml:space="preserve"> en </w:t>
      </w:r>
      <w:r>
        <w:rPr>
          <w:rFonts w:ascii="Arial" w:hAnsi="Arial" w:cs="Arial"/>
          <w:lang w:val="es-ES"/>
        </w:rPr>
        <w:t>cualquier de las características técnicas o en los</w:t>
      </w:r>
      <w:r w:rsidR="00121415" w:rsidRPr="007B130F">
        <w:rPr>
          <w:rFonts w:ascii="Arial" w:hAnsi="Arial" w:cs="Arial"/>
          <w:lang w:val="es-ES"/>
        </w:rPr>
        <w:t xml:space="preserve"> atribut</w:t>
      </w:r>
      <w:r>
        <w:rPr>
          <w:rFonts w:ascii="Arial" w:hAnsi="Arial" w:cs="Arial"/>
          <w:lang w:val="es-ES"/>
        </w:rPr>
        <w:t>o</w:t>
      </w:r>
      <w:r w:rsidR="00121415" w:rsidRPr="007B130F">
        <w:rPr>
          <w:rFonts w:ascii="Arial" w:hAnsi="Arial" w:cs="Arial"/>
          <w:lang w:val="es-ES"/>
        </w:rPr>
        <w:t>s logístic</w:t>
      </w:r>
      <w:r>
        <w:rPr>
          <w:rFonts w:ascii="Arial" w:hAnsi="Arial" w:cs="Arial"/>
          <w:lang w:val="es-ES"/>
        </w:rPr>
        <w:t>o</w:t>
      </w:r>
      <w:r w:rsidR="00121415" w:rsidRPr="007B130F">
        <w:rPr>
          <w:rFonts w:ascii="Arial" w:hAnsi="Arial" w:cs="Arial"/>
          <w:lang w:val="es-ES"/>
        </w:rPr>
        <w:t>s de</w:t>
      </w:r>
      <w:r>
        <w:rPr>
          <w:rFonts w:ascii="Arial" w:hAnsi="Arial" w:cs="Arial"/>
          <w:lang w:val="es-ES"/>
        </w:rPr>
        <w:t xml:space="preserve"> </w:t>
      </w:r>
      <w:r w:rsidR="00121415" w:rsidRPr="007B130F">
        <w:rPr>
          <w:rFonts w:ascii="Arial" w:hAnsi="Arial" w:cs="Arial"/>
          <w:lang w:val="es-ES"/>
        </w:rPr>
        <w:t>l</w:t>
      </w:r>
      <w:r>
        <w:rPr>
          <w:rFonts w:ascii="Arial" w:hAnsi="Arial" w:cs="Arial"/>
          <w:lang w:val="es-ES"/>
        </w:rPr>
        <w:t xml:space="preserve">os bienes adjudicados. Los cambios se han de </w:t>
      </w:r>
      <w:r w:rsidR="00121415" w:rsidRPr="007B130F">
        <w:rPr>
          <w:rFonts w:ascii="Arial" w:hAnsi="Arial" w:cs="Arial"/>
          <w:lang w:val="es-ES"/>
        </w:rPr>
        <w:t xml:space="preserve">informar </w:t>
      </w:r>
      <w:r w:rsidRPr="007B130F">
        <w:rPr>
          <w:rFonts w:ascii="Arial" w:hAnsi="Arial" w:cs="Arial"/>
          <w:b/>
          <w:lang w:val="es-ES"/>
        </w:rPr>
        <w:t>inmediatamente</w:t>
      </w:r>
      <w:r w:rsidR="00121415" w:rsidRPr="007B130F">
        <w:rPr>
          <w:rFonts w:ascii="Arial" w:hAnsi="Arial" w:cs="Arial"/>
          <w:lang w:val="es-ES"/>
        </w:rPr>
        <w:t xml:space="preserve">, a la </w:t>
      </w:r>
      <w:r w:rsidRPr="007B130F">
        <w:rPr>
          <w:rFonts w:ascii="Arial" w:hAnsi="Arial" w:cs="Arial"/>
          <w:lang w:val="es-ES"/>
        </w:rPr>
        <w:t>Gerencia</w:t>
      </w:r>
      <w:r w:rsidR="00121415" w:rsidRPr="007B130F">
        <w:rPr>
          <w:rFonts w:ascii="Arial" w:hAnsi="Arial" w:cs="Arial"/>
          <w:lang w:val="es-ES"/>
        </w:rPr>
        <w:t xml:space="preserve"> d</w:t>
      </w:r>
      <w:r>
        <w:rPr>
          <w:rFonts w:ascii="Arial" w:hAnsi="Arial" w:cs="Arial"/>
          <w:lang w:val="es-ES"/>
        </w:rPr>
        <w:t>e Compres a través del Gestor de incidencias en compra</w:t>
      </w:r>
      <w:r w:rsidR="00121415" w:rsidRPr="007B130F">
        <w:rPr>
          <w:rFonts w:ascii="Arial" w:hAnsi="Arial" w:cs="Arial"/>
          <w:lang w:val="es-ES"/>
        </w:rPr>
        <w:t>s (GIC).</w:t>
      </w:r>
    </w:p>
    <w:p w:rsidR="00121415" w:rsidRPr="007B130F" w:rsidRDefault="00121415" w:rsidP="00AA1862">
      <w:pPr>
        <w:pStyle w:val="Pargrafdellista"/>
        <w:spacing w:line="240" w:lineRule="auto"/>
        <w:ind w:left="360"/>
        <w:jc w:val="both"/>
        <w:rPr>
          <w:rFonts w:ascii="Arial" w:hAnsi="Arial" w:cs="Arial"/>
          <w:lang w:val="es-ES"/>
        </w:rPr>
      </w:pPr>
    </w:p>
    <w:p w:rsidR="00121415" w:rsidRPr="007B130F" w:rsidRDefault="00145CB5" w:rsidP="00AA1862">
      <w:pPr>
        <w:pStyle w:val="Pargrafdellista"/>
        <w:spacing w:line="240" w:lineRule="auto"/>
        <w:ind w:left="360"/>
        <w:jc w:val="both"/>
        <w:rPr>
          <w:rFonts w:ascii="Arial" w:hAnsi="Arial" w:cs="Arial"/>
          <w:lang w:val="es-ES"/>
        </w:rPr>
      </w:pPr>
      <w:r>
        <w:rPr>
          <w:rFonts w:ascii="Arial" w:hAnsi="Arial" w:cs="Arial"/>
          <w:lang w:val="es-ES"/>
        </w:rPr>
        <w:t xml:space="preserve">La </w:t>
      </w:r>
      <w:r w:rsidR="00121415" w:rsidRPr="007B130F">
        <w:rPr>
          <w:rFonts w:ascii="Arial" w:hAnsi="Arial" w:cs="Arial"/>
          <w:lang w:val="es-ES"/>
        </w:rPr>
        <w:t xml:space="preserve">empresa </w:t>
      </w:r>
      <w:r w:rsidRPr="007B130F">
        <w:rPr>
          <w:rFonts w:ascii="Arial" w:hAnsi="Arial" w:cs="Arial"/>
          <w:lang w:val="es-ES"/>
        </w:rPr>
        <w:t>contratista</w:t>
      </w:r>
      <w:r>
        <w:rPr>
          <w:rFonts w:ascii="Arial" w:hAnsi="Arial" w:cs="Arial"/>
          <w:lang w:val="es-ES"/>
        </w:rPr>
        <w:t xml:space="preserve"> deberá</w:t>
      </w:r>
      <w:r w:rsidR="00121415" w:rsidRPr="007B130F">
        <w:rPr>
          <w:rFonts w:ascii="Arial" w:hAnsi="Arial" w:cs="Arial"/>
          <w:lang w:val="es-ES"/>
        </w:rPr>
        <w:t xml:space="preserve"> comunicar la suspensió</w:t>
      </w:r>
      <w:r>
        <w:rPr>
          <w:rFonts w:ascii="Arial" w:hAnsi="Arial" w:cs="Arial"/>
          <w:lang w:val="es-ES"/>
        </w:rPr>
        <w:t>n o el cese</w:t>
      </w:r>
      <w:r w:rsidR="00121415" w:rsidRPr="007B130F">
        <w:rPr>
          <w:rFonts w:ascii="Arial" w:hAnsi="Arial" w:cs="Arial"/>
          <w:lang w:val="es-ES"/>
        </w:rPr>
        <w:t xml:space="preserve"> de </w:t>
      </w:r>
      <w:r>
        <w:rPr>
          <w:rFonts w:ascii="Arial" w:hAnsi="Arial" w:cs="Arial"/>
          <w:lang w:val="es-ES"/>
        </w:rPr>
        <w:t>sus actividades. Esta</w:t>
      </w:r>
      <w:r w:rsidR="00121415" w:rsidRPr="007B130F">
        <w:rPr>
          <w:rFonts w:ascii="Arial" w:hAnsi="Arial" w:cs="Arial"/>
          <w:lang w:val="es-ES"/>
        </w:rPr>
        <w:t xml:space="preserve">s </w:t>
      </w:r>
      <w:r w:rsidRPr="007B130F">
        <w:rPr>
          <w:rFonts w:ascii="Arial" w:hAnsi="Arial" w:cs="Arial"/>
          <w:lang w:val="es-ES"/>
        </w:rPr>
        <w:t>situaciones</w:t>
      </w:r>
      <w:r>
        <w:rPr>
          <w:rFonts w:ascii="Arial" w:hAnsi="Arial" w:cs="Arial"/>
          <w:lang w:val="es-ES"/>
        </w:rPr>
        <w:t xml:space="preserve"> se han de </w:t>
      </w:r>
      <w:r w:rsidR="00121415" w:rsidRPr="007B130F">
        <w:rPr>
          <w:rFonts w:ascii="Arial" w:hAnsi="Arial" w:cs="Arial"/>
          <w:lang w:val="es-ES"/>
        </w:rPr>
        <w:t xml:space="preserve">informar </w:t>
      </w:r>
      <w:r w:rsidRPr="007B130F">
        <w:rPr>
          <w:rFonts w:ascii="Arial" w:hAnsi="Arial" w:cs="Arial"/>
          <w:b/>
          <w:lang w:val="es-ES"/>
        </w:rPr>
        <w:t>inmediatamente</w:t>
      </w:r>
      <w:r w:rsidR="00121415" w:rsidRPr="007B130F">
        <w:rPr>
          <w:rFonts w:ascii="Arial" w:hAnsi="Arial" w:cs="Arial"/>
          <w:lang w:val="es-ES"/>
        </w:rPr>
        <w:t xml:space="preserve">, a la </w:t>
      </w:r>
      <w:r w:rsidRPr="007B130F">
        <w:rPr>
          <w:rFonts w:ascii="Arial" w:hAnsi="Arial" w:cs="Arial"/>
          <w:lang w:val="es-ES"/>
        </w:rPr>
        <w:t>Gerencia</w:t>
      </w:r>
      <w:r w:rsidR="00121415" w:rsidRPr="007B130F">
        <w:rPr>
          <w:rFonts w:ascii="Arial" w:hAnsi="Arial" w:cs="Arial"/>
          <w:lang w:val="es-ES"/>
        </w:rPr>
        <w:t xml:space="preserve"> de </w:t>
      </w:r>
      <w:r>
        <w:rPr>
          <w:rFonts w:ascii="Arial" w:hAnsi="Arial" w:cs="Arial"/>
          <w:lang w:val="es-ES"/>
        </w:rPr>
        <w:t>Compra</w:t>
      </w:r>
      <w:r w:rsidR="00121415" w:rsidRPr="007B130F">
        <w:rPr>
          <w:rFonts w:ascii="Arial" w:hAnsi="Arial" w:cs="Arial"/>
          <w:lang w:val="es-ES"/>
        </w:rPr>
        <w:t>s a través del Gestor d</w:t>
      </w:r>
      <w:r>
        <w:rPr>
          <w:rFonts w:ascii="Arial" w:hAnsi="Arial" w:cs="Arial"/>
          <w:lang w:val="es-ES"/>
        </w:rPr>
        <w:t>e incidencias en compra</w:t>
      </w:r>
      <w:r w:rsidR="00121415" w:rsidRPr="007B130F">
        <w:rPr>
          <w:rFonts w:ascii="Arial" w:hAnsi="Arial" w:cs="Arial"/>
          <w:lang w:val="es-ES"/>
        </w:rPr>
        <w:t>s (GIC).</w:t>
      </w:r>
    </w:p>
    <w:p w:rsidR="00121415" w:rsidRPr="007B130F" w:rsidRDefault="00121415" w:rsidP="00AA1862">
      <w:pPr>
        <w:pStyle w:val="Pargrafdellista"/>
        <w:spacing w:line="240" w:lineRule="auto"/>
        <w:ind w:left="360"/>
        <w:jc w:val="both"/>
        <w:rPr>
          <w:rFonts w:ascii="Arial" w:hAnsi="Arial" w:cs="Arial"/>
          <w:lang w:val="es-ES"/>
        </w:rPr>
      </w:pPr>
    </w:p>
    <w:p w:rsidR="00121415" w:rsidRDefault="00145CB5" w:rsidP="00AA1862">
      <w:pPr>
        <w:pStyle w:val="Pargrafdellista"/>
        <w:spacing w:line="240" w:lineRule="auto"/>
        <w:ind w:left="360"/>
        <w:jc w:val="both"/>
        <w:rPr>
          <w:rFonts w:ascii="Arial" w:hAnsi="Arial" w:cs="Arial"/>
          <w:lang w:val="es-ES"/>
        </w:rPr>
      </w:pPr>
      <w:r w:rsidRPr="00145CB5">
        <w:rPr>
          <w:rFonts w:ascii="Arial" w:hAnsi="Arial" w:cs="Arial"/>
          <w:lang w:val="es-ES"/>
        </w:rPr>
        <w:t>Si la empresa contratista propone al órgano de contratación el suministro de un material alternativo, este debe tener características y calidad similares o iguales al bien adjudicado a la misma. En todo caso, la propuesta de compra alternativa debe ser informada a través del GIC y esperar a que se dé la aprobación por parte del ICS.</w:t>
      </w:r>
    </w:p>
    <w:p w:rsidR="00145CB5" w:rsidRPr="007B130F" w:rsidRDefault="00145CB5" w:rsidP="00AA1862">
      <w:pPr>
        <w:pStyle w:val="Pargrafdellista"/>
        <w:spacing w:line="240" w:lineRule="auto"/>
        <w:ind w:left="360"/>
        <w:jc w:val="both"/>
        <w:rPr>
          <w:rFonts w:ascii="Arial" w:hAnsi="Arial" w:cs="Arial"/>
          <w:lang w:val="es-ES"/>
        </w:rPr>
      </w:pPr>
    </w:p>
    <w:p w:rsidR="00145CB5" w:rsidRPr="00B547B7" w:rsidRDefault="00145CB5" w:rsidP="00145CB5">
      <w:pPr>
        <w:pStyle w:val="Pargrafdellista"/>
        <w:numPr>
          <w:ilvl w:val="0"/>
          <w:numId w:val="6"/>
        </w:numPr>
        <w:tabs>
          <w:tab w:val="left" w:pos="426"/>
        </w:tabs>
        <w:spacing w:line="240" w:lineRule="auto"/>
        <w:jc w:val="both"/>
        <w:rPr>
          <w:lang w:val="es-ES"/>
        </w:rPr>
      </w:pPr>
      <w:r w:rsidRPr="00B547B7">
        <w:rPr>
          <w:lang w:val="es-ES"/>
        </w:rPr>
        <w:t>En lo que respecta a las obligaciones sociales.</w:t>
      </w:r>
    </w:p>
    <w:p w:rsidR="00145CB5" w:rsidRPr="00B547B7" w:rsidRDefault="00145CB5" w:rsidP="00145CB5">
      <w:pPr>
        <w:pStyle w:val="NormalWeb"/>
        <w:ind w:left="360"/>
        <w:rPr>
          <w:lang w:val="es-ES"/>
        </w:rPr>
      </w:pPr>
      <w:r w:rsidRPr="00B547B7">
        <w:rPr>
          <w:lang w:val="es-ES"/>
        </w:rPr>
        <w:t>La empresa adjudicataria deberá cumplir con las siguientes disposiciones:</w:t>
      </w:r>
    </w:p>
    <w:p w:rsidR="00145CB5" w:rsidRPr="00B547B7" w:rsidRDefault="00145CB5" w:rsidP="00145CB5">
      <w:pPr>
        <w:pStyle w:val="NormalWeb"/>
        <w:ind w:left="360"/>
        <w:rPr>
          <w:lang w:val="es-ES"/>
        </w:rPr>
      </w:pPr>
      <w:r w:rsidRPr="00B547B7">
        <w:rPr>
          <w:lang w:val="es-ES"/>
        </w:rPr>
        <w:t>Para las empresas con 50 trabajadores o más y/o cuando así se exija en el convenio colectivo que sea aplicable:</w:t>
      </w:r>
    </w:p>
    <w:p w:rsidR="00145CB5" w:rsidRPr="00B547B7" w:rsidRDefault="00145CB5" w:rsidP="00145CB5">
      <w:pPr>
        <w:pStyle w:val="NormalWeb"/>
        <w:ind w:left="360"/>
        <w:rPr>
          <w:lang w:val="es-ES"/>
        </w:rPr>
      </w:pPr>
      <w:r w:rsidRPr="00B547B7">
        <w:rPr>
          <w:lang w:val="es-ES"/>
        </w:rPr>
        <w:t>La empresa adjudicataria deberá presentar, en el plazo máximo de 30 días desde la firma del contrato, el Plan de igualdad de conformidad con el capítulo III de la Ley orgánica 3/2007, de 22 de marzo, para la igualdad efectiva de mujeres y hombres.</w:t>
      </w:r>
    </w:p>
    <w:p w:rsidR="00145CB5" w:rsidRPr="00B547B7" w:rsidRDefault="00145CB5" w:rsidP="00145CB5">
      <w:pPr>
        <w:pStyle w:val="NormalWeb"/>
        <w:ind w:left="360"/>
        <w:rPr>
          <w:lang w:val="es-ES"/>
        </w:rPr>
      </w:pPr>
      <w:r w:rsidRPr="00B547B7">
        <w:rPr>
          <w:lang w:val="es-ES"/>
        </w:rPr>
        <w:t>Asimismo, quedará obligada a aplicar, al realizar la prestación objeto del contrato, medidas destinadas a promover la igualdad de oportunidades entre mujeres y hombres en el mercado de trabajo.</w:t>
      </w:r>
    </w:p>
    <w:p w:rsidR="00145CB5" w:rsidRPr="00B547B7" w:rsidRDefault="00145CB5" w:rsidP="00145CB5">
      <w:pPr>
        <w:pStyle w:val="NormalWeb"/>
        <w:ind w:left="360"/>
        <w:rPr>
          <w:lang w:val="es-ES"/>
        </w:rPr>
      </w:pPr>
      <w:r w:rsidRPr="00B547B7">
        <w:rPr>
          <w:lang w:val="es-ES"/>
        </w:rPr>
        <w:t>No obstante, también estará obligada si así se ha establecido en el convenio colectivo que le sea aplicable.</w:t>
      </w:r>
    </w:p>
    <w:p w:rsidR="00121415" w:rsidRPr="007B130F" w:rsidRDefault="00121415" w:rsidP="00AA1862">
      <w:pPr>
        <w:tabs>
          <w:tab w:val="left" w:pos="426"/>
        </w:tabs>
        <w:spacing w:line="240" w:lineRule="auto"/>
        <w:ind w:left="360"/>
        <w:jc w:val="both"/>
        <w:rPr>
          <w:rFonts w:ascii="Arial" w:hAnsi="Arial" w:cs="Arial"/>
          <w:lang w:val="es-ES"/>
        </w:rPr>
      </w:pPr>
    </w:p>
    <w:p w:rsidR="00B547B7" w:rsidRPr="00B547B7" w:rsidRDefault="00B547B7" w:rsidP="00B547B7">
      <w:pPr>
        <w:tabs>
          <w:tab w:val="left" w:pos="426"/>
        </w:tabs>
        <w:spacing w:line="240" w:lineRule="auto"/>
        <w:ind w:left="360"/>
        <w:jc w:val="both"/>
        <w:rPr>
          <w:rFonts w:ascii="Arial" w:hAnsi="Arial" w:cs="Arial"/>
          <w:b/>
          <w:lang w:val="es-ES"/>
        </w:rPr>
      </w:pPr>
      <w:r w:rsidRPr="00B547B7">
        <w:rPr>
          <w:rFonts w:ascii="Arial" w:hAnsi="Arial" w:cs="Arial"/>
          <w:b/>
          <w:lang w:val="es-ES"/>
        </w:rPr>
        <w:t>Para las empresas con menos de 50 trabajadores:</w:t>
      </w:r>
    </w:p>
    <w:p w:rsidR="00B547B7" w:rsidRPr="00B547B7" w:rsidRDefault="00B547B7" w:rsidP="00B547B7">
      <w:pPr>
        <w:tabs>
          <w:tab w:val="left" w:pos="426"/>
        </w:tabs>
        <w:spacing w:line="240" w:lineRule="auto"/>
        <w:ind w:left="360"/>
        <w:jc w:val="both"/>
        <w:rPr>
          <w:rFonts w:ascii="Arial" w:hAnsi="Arial" w:cs="Arial"/>
          <w:lang w:val="es-ES"/>
        </w:rPr>
      </w:pPr>
      <w:r w:rsidRPr="00B547B7">
        <w:rPr>
          <w:rFonts w:ascii="Arial" w:hAnsi="Arial" w:cs="Arial"/>
          <w:lang w:val="es-ES"/>
        </w:rPr>
        <w:t>La empresa que no esté obligada a disponer de un plan de Igualdad en los términos del párrafo anterior, deberá presentar en el plazo máximo de 30 días desde la firma del contrato la propuesta de acción de alguna de las medidas siguientes, mediante declaración responsable firmada por el apoderado firmante de la oferta adjudicada:</w:t>
      </w:r>
    </w:p>
    <w:p w:rsidR="00B547B7" w:rsidRPr="00B547B7" w:rsidRDefault="00B547B7" w:rsidP="00B547B7">
      <w:pPr>
        <w:tabs>
          <w:tab w:val="left" w:pos="426"/>
        </w:tabs>
        <w:spacing w:line="240" w:lineRule="auto"/>
        <w:ind w:left="360"/>
        <w:jc w:val="both"/>
        <w:rPr>
          <w:rFonts w:ascii="Arial" w:hAnsi="Arial" w:cs="Arial"/>
          <w:lang w:val="es-ES"/>
        </w:rPr>
      </w:pPr>
    </w:p>
    <w:p w:rsidR="00B547B7" w:rsidRPr="00B547B7" w:rsidRDefault="00B547B7" w:rsidP="00B547B7">
      <w:pPr>
        <w:tabs>
          <w:tab w:val="left" w:pos="426"/>
        </w:tabs>
        <w:spacing w:line="240" w:lineRule="auto"/>
        <w:ind w:left="360"/>
        <w:jc w:val="both"/>
        <w:rPr>
          <w:rFonts w:ascii="Arial" w:hAnsi="Arial" w:cs="Arial"/>
          <w:lang w:val="es-ES"/>
        </w:rPr>
      </w:pPr>
      <w:r w:rsidRPr="00B547B7">
        <w:rPr>
          <w:rFonts w:ascii="Arial" w:hAnsi="Arial" w:cs="Arial"/>
          <w:lang w:val="es-ES"/>
        </w:rPr>
        <w:t>a) Disposición de representación equilibrada de mujeres y hombres en todos y cada uno de los grupos y categorías profesionales.</w:t>
      </w:r>
    </w:p>
    <w:p w:rsidR="00B547B7" w:rsidRPr="00B547B7" w:rsidRDefault="00B547B7" w:rsidP="00B547B7">
      <w:pPr>
        <w:tabs>
          <w:tab w:val="left" w:pos="426"/>
        </w:tabs>
        <w:spacing w:line="240" w:lineRule="auto"/>
        <w:ind w:left="360"/>
        <w:jc w:val="both"/>
        <w:rPr>
          <w:rFonts w:ascii="Arial" w:hAnsi="Arial" w:cs="Arial"/>
          <w:lang w:val="es-ES"/>
        </w:rPr>
      </w:pPr>
      <w:r w:rsidRPr="00B547B7">
        <w:rPr>
          <w:rFonts w:ascii="Arial" w:hAnsi="Arial" w:cs="Arial"/>
          <w:lang w:val="es-ES"/>
        </w:rPr>
        <w:t>b) Medidas para la mejora del acceso al empleo y la promoción profesional de las mujeres en los sectores, ocupaciones y profesiones en que estén poco presentes.</w:t>
      </w:r>
    </w:p>
    <w:p w:rsidR="00B547B7" w:rsidRPr="00B547B7" w:rsidRDefault="00B547B7" w:rsidP="00B547B7">
      <w:pPr>
        <w:tabs>
          <w:tab w:val="left" w:pos="426"/>
        </w:tabs>
        <w:spacing w:line="240" w:lineRule="auto"/>
        <w:ind w:left="360"/>
        <w:jc w:val="both"/>
        <w:rPr>
          <w:rFonts w:ascii="Arial" w:hAnsi="Arial" w:cs="Arial"/>
          <w:lang w:val="es-ES"/>
        </w:rPr>
      </w:pPr>
      <w:r w:rsidRPr="00B547B7">
        <w:rPr>
          <w:rFonts w:ascii="Arial" w:hAnsi="Arial" w:cs="Arial"/>
          <w:lang w:val="es-ES"/>
        </w:rPr>
        <w:t>c) Promoción del acceso de las mujeres a los órganos de dirección para garantizar la representación equilibrada de ambos sexos de acuerdo con el artículo 32 de la Ley 17/2015, de 21 de julio, de igualdad efectiva de mujeres y hombres.</w:t>
      </w:r>
    </w:p>
    <w:p w:rsidR="00B547B7" w:rsidRPr="00B547B7" w:rsidRDefault="00B547B7" w:rsidP="00B547B7">
      <w:pPr>
        <w:tabs>
          <w:tab w:val="left" w:pos="426"/>
        </w:tabs>
        <w:spacing w:line="240" w:lineRule="auto"/>
        <w:ind w:left="360"/>
        <w:jc w:val="both"/>
        <w:rPr>
          <w:rFonts w:ascii="Arial" w:hAnsi="Arial" w:cs="Arial"/>
          <w:b/>
          <w:lang w:val="es-ES"/>
        </w:rPr>
      </w:pPr>
      <w:r w:rsidRPr="00B547B7">
        <w:rPr>
          <w:rFonts w:ascii="Arial" w:hAnsi="Arial" w:cs="Arial"/>
          <w:lang w:val="es-ES"/>
        </w:rPr>
        <w:t>d) Implantación de las garantías correspondientes para aplicar criterios igualitarios de retribución de mujeres y hombres, así como la adecuada valoración de puestos de trabajo teniendo en cuenta la perspectiva de género</w:t>
      </w:r>
      <w:r w:rsidRPr="00B547B7">
        <w:rPr>
          <w:rFonts w:ascii="Arial" w:hAnsi="Arial" w:cs="Arial"/>
          <w:b/>
          <w:lang w:val="es-ES"/>
        </w:rPr>
        <w:t>.</w:t>
      </w:r>
    </w:p>
    <w:p w:rsidR="00B547B7" w:rsidRDefault="00B547B7" w:rsidP="00B547B7">
      <w:pPr>
        <w:tabs>
          <w:tab w:val="left" w:pos="426"/>
        </w:tabs>
        <w:spacing w:line="240" w:lineRule="auto"/>
        <w:ind w:left="360"/>
        <w:jc w:val="both"/>
        <w:rPr>
          <w:rFonts w:ascii="Arial" w:hAnsi="Arial" w:cs="Arial"/>
          <w:lang w:val="es-ES"/>
        </w:rPr>
      </w:pPr>
      <w:r w:rsidRPr="00B547B7">
        <w:rPr>
          <w:rFonts w:ascii="Arial" w:hAnsi="Arial" w:cs="Arial"/>
          <w:lang w:val="es-ES"/>
        </w:rPr>
        <w:t xml:space="preserve">e) Adopción de medidas para implantar formas flexibles y horarios racionales de organización del tiempo de trabajo, que hagan posible la corresponsabilidad de </w:t>
      </w:r>
      <w:bookmarkStart w:id="0" w:name="_GoBack"/>
      <w:bookmarkEnd w:id="0"/>
      <w:r w:rsidRPr="00B547B7">
        <w:rPr>
          <w:rFonts w:ascii="Arial" w:hAnsi="Arial" w:cs="Arial"/>
          <w:lang w:val="es-ES"/>
        </w:rPr>
        <w:lastRenderedPageBreak/>
        <w:t>mujeres y hombres en el trabajo doméstico y de cuidados de personas y que permitan conciliar la vida personal y laboral.</w:t>
      </w:r>
    </w:p>
    <w:p w:rsidR="00B547B7" w:rsidRPr="00B547B7" w:rsidRDefault="00B547B7" w:rsidP="00B547B7">
      <w:pPr>
        <w:tabs>
          <w:tab w:val="left" w:pos="426"/>
        </w:tabs>
        <w:spacing w:line="240" w:lineRule="auto"/>
        <w:ind w:left="360"/>
        <w:jc w:val="both"/>
        <w:rPr>
          <w:rFonts w:ascii="Arial" w:hAnsi="Arial" w:cs="Arial"/>
          <w:lang w:val="es-ES"/>
        </w:rPr>
      </w:pPr>
      <w:r w:rsidRPr="00B547B7">
        <w:rPr>
          <w:rFonts w:ascii="Arial" w:hAnsi="Arial" w:cs="Arial"/>
          <w:lang w:val="es-ES"/>
        </w:rPr>
        <w:t>f) Adopción de medidas contra el acoso sexual y el acoso por razón de sexo, incluyendo las acciones preventivas y sancionadoras y la elaboración de un protocolo de prevención.</w:t>
      </w:r>
    </w:p>
    <w:p w:rsidR="00B547B7" w:rsidRPr="00B547B7" w:rsidRDefault="00B547B7" w:rsidP="00B547B7">
      <w:pPr>
        <w:tabs>
          <w:tab w:val="left" w:pos="426"/>
        </w:tabs>
        <w:spacing w:line="240" w:lineRule="auto"/>
        <w:ind w:left="360"/>
        <w:jc w:val="both"/>
        <w:rPr>
          <w:rFonts w:ascii="Arial" w:hAnsi="Arial" w:cs="Arial"/>
          <w:lang w:val="es-ES"/>
        </w:rPr>
      </w:pPr>
      <w:r w:rsidRPr="00B547B7">
        <w:rPr>
          <w:rFonts w:ascii="Arial" w:hAnsi="Arial" w:cs="Arial"/>
          <w:lang w:val="es-ES"/>
        </w:rPr>
        <w:t>g) Protocolo de uso de lenguajes inclusivos no sexistas ni androcéntricos y de publicidad no sexista en la comunicación interna, los productos, los servicios y el marketing de la empresa.</w:t>
      </w:r>
    </w:p>
    <w:p w:rsidR="00B547B7" w:rsidRPr="00B547B7" w:rsidRDefault="00B547B7" w:rsidP="00B547B7">
      <w:pPr>
        <w:tabs>
          <w:tab w:val="left" w:pos="426"/>
        </w:tabs>
        <w:spacing w:line="240" w:lineRule="auto"/>
        <w:ind w:left="360"/>
        <w:jc w:val="both"/>
        <w:rPr>
          <w:rFonts w:ascii="Arial" w:hAnsi="Arial" w:cs="Arial"/>
          <w:lang w:val="es-ES"/>
        </w:rPr>
      </w:pPr>
      <w:r w:rsidRPr="00B547B7">
        <w:rPr>
          <w:rFonts w:ascii="Arial" w:hAnsi="Arial" w:cs="Arial"/>
          <w:lang w:val="es-ES"/>
        </w:rPr>
        <w:t>i) Actuaciones relativas a la responsabilidad social corporativa destinadas a promover condiciones de igualdad de mujeres y hombres en el seno de la empresa.</w:t>
      </w:r>
    </w:p>
    <w:p w:rsidR="00B547B7" w:rsidRPr="00B547B7" w:rsidRDefault="00B547B7" w:rsidP="00B547B7">
      <w:pPr>
        <w:tabs>
          <w:tab w:val="left" w:pos="426"/>
        </w:tabs>
        <w:spacing w:line="240" w:lineRule="auto"/>
        <w:ind w:left="360"/>
        <w:jc w:val="both"/>
        <w:rPr>
          <w:rFonts w:ascii="Arial" w:hAnsi="Arial" w:cs="Arial"/>
          <w:lang w:val="es-ES"/>
        </w:rPr>
      </w:pPr>
      <w:r w:rsidRPr="00B547B7">
        <w:rPr>
          <w:rFonts w:ascii="Arial" w:hAnsi="Arial" w:cs="Arial"/>
          <w:lang w:val="es-ES"/>
        </w:rPr>
        <w:t>j) Establecimiento de permisos de paternidad, de carácter individual e intransferible, de cuatro semanas consecutivas desde la finalización del permiso de maternidad, añadido al permiso que establece la legislación vigente.</w:t>
      </w:r>
    </w:p>
    <w:p w:rsidR="00B547B7" w:rsidRDefault="00B547B7" w:rsidP="00B547B7">
      <w:pPr>
        <w:tabs>
          <w:tab w:val="left" w:pos="426"/>
        </w:tabs>
        <w:spacing w:line="240" w:lineRule="auto"/>
        <w:ind w:left="360"/>
        <w:jc w:val="both"/>
        <w:rPr>
          <w:rFonts w:ascii="Arial" w:hAnsi="Arial" w:cs="Arial"/>
          <w:lang w:val="es-ES"/>
        </w:rPr>
      </w:pPr>
      <w:r w:rsidRPr="00B547B7">
        <w:rPr>
          <w:rFonts w:ascii="Arial" w:hAnsi="Arial" w:cs="Arial"/>
          <w:lang w:val="es-ES"/>
        </w:rPr>
        <w:t>k) Promoción de políticas efectivas de flexibilidad empresarial.</w:t>
      </w:r>
    </w:p>
    <w:p w:rsidR="00B547B7" w:rsidRPr="00B547B7" w:rsidRDefault="00B547B7" w:rsidP="00B547B7">
      <w:pPr>
        <w:tabs>
          <w:tab w:val="left" w:pos="426"/>
        </w:tabs>
        <w:autoSpaceDE w:val="0"/>
        <w:autoSpaceDN w:val="0"/>
        <w:adjustRightInd w:val="0"/>
        <w:spacing w:line="240" w:lineRule="auto"/>
        <w:ind w:left="360"/>
        <w:jc w:val="both"/>
        <w:rPr>
          <w:rFonts w:ascii="Arial" w:hAnsi="Arial" w:cs="Arial"/>
          <w:lang w:val="es-ES"/>
        </w:rPr>
      </w:pPr>
      <w:r w:rsidRPr="00B547B7">
        <w:rPr>
          <w:rFonts w:ascii="Arial" w:hAnsi="Arial" w:cs="Arial"/>
          <w:lang w:val="es-ES"/>
        </w:rPr>
        <w:t>En caso de que la empresa adjudicataria disponga del distintivo de excelencia empresarial en materia de igualdad efectiva de mujeres y hombres en el trabajo, de acuerdo con lo que establece el artículo 50 de la Ley Orgánica 3/2007, de 22 de marzo, para la igualdad efectiva de mujeres y hombres y el artículo 10 de la Ley 17/2015, de 21 de julio, de igualdad efectiva de mujeres y hombres, deberá presentar dicho distintivo en el plazo máximo de 30 días desde la firma del contrato y deberá mantener, durante la vigencia del contrato, todas las acciones que la empresa haya planteado para que le sea concedido el distintivo.</w:t>
      </w:r>
    </w:p>
    <w:p w:rsidR="00B547B7" w:rsidRPr="00B547B7" w:rsidRDefault="00B547B7" w:rsidP="00B547B7">
      <w:pPr>
        <w:tabs>
          <w:tab w:val="left" w:pos="426"/>
        </w:tabs>
        <w:autoSpaceDE w:val="0"/>
        <w:autoSpaceDN w:val="0"/>
        <w:adjustRightInd w:val="0"/>
        <w:spacing w:line="240" w:lineRule="auto"/>
        <w:ind w:left="360"/>
        <w:jc w:val="both"/>
        <w:rPr>
          <w:rFonts w:ascii="Arial" w:hAnsi="Arial" w:cs="Arial"/>
          <w:lang w:val="es-ES"/>
        </w:rPr>
      </w:pPr>
    </w:p>
    <w:p w:rsidR="00B547B7" w:rsidRPr="00B547B7" w:rsidRDefault="00B547B7" w:rsidP="00B547B7">
      <w:pPr>
        <w:tabs>
          <w:tab w:val="left" w:pos="426"/>
        </w:tabs>
        <w:autoSpaceDE w:val="0"/>
        <w:autoSpaceDN w:val="0"/>
        <w:adjustRightInd w:val="0"/>
        <w:spacing w:line="240" w:lineRule="auto"/>
        <w:ind w:left="360"/>
        <w:jc w:val="both"/>
        <w:rPr>
          <w:rFonts w:ascii="Arial" w:hAnsi="Arial" w:cs="Arial"/>
          <w:lang w:val="es-ES"/>
        </w:rPr>
      </w:pPr>
      <w:r w:rsidRPr="00B547B7">
        <w:rPr>
          <w:rFonts w:ascii="Arial" w:hAnsi="Arial" w:cs="Arial"/>
          <w:lang w:val="es-ES"/>
        </w:rPr>
        <w:t>Aspectos generales</w:t>
      </w:r>
    </w:p>
    <w:p w:rsidR="00B547B7" w:rsidRPr="00B547B7" w:rsidRDefault="00B547B7" w:rsidP="00B547B7">
      <w:pPr>
        <w:tabs>
          <w:tab w:val="left" w:pos="426"/>
        </w:tabs>
        <w:autoSpaceDE w:val="0"/>
        <w:autoSpaceDN w:val="0"/>
        <w:adjustRightInd w:val="0"/>
        <w:spacing w:line="240" w:lineRule="auto"/>
        <w:ind w:left="360"/>
        <w:jc w:val="both"/>
        <w:rPr>
          <w:rFonts w:ascii="Arial" w:hAnsi="Arial" w:cs="Arial"/>
          <w:lang w:val="es-ES"/>
        </w:rPr>
      </w:pPr>
      <w:r w:rsidRPr="00B547B7">
        <w:rPr>
          <w:rFonts w:ascii="Arial" w:hAnsi="Arial" w:cs="Arial"/>
          <w:lang w:val="es-ES"/>
        </w:rPr>
        <w:t>Estas condiciones especiales de ejecución deben entenderse vinculadas al objeto contractual en relación con las personas que gestionen el contrato, ya sean administrativos, técnicos o cualquier otro profesional con quien el ICS, sus centros territoriales o su operador logístico deban tener relación en la ejecución del contrato.</w:t>
      </w:r>
    </w:p>
    <w:p w:rsidR="00B547B7" w:rsidRPr="00B547B7" w:rsidRDefault="00B547B7" w:rsidP="00B547B7">
      <w:pPr>
        <w:tabs>
          <w:tab w:val="left" w:pos="426"/>
        </w:tabs>
        <w:autoSpaceDE w:val="0"/>
        <w:autoSpaceDN w:val="0"/>
        <w:adjustRightInd w:val="0"/>
        <w:spacing w:line="240" w:lineRule="auto"/>
        <w:ind w:left="360"/>
        <w:jc w:val="both"/>
        <w:rPr>
          <w:rFonts w:ascii="Arial" w:hAnsi="Arial" w:cs="Arial"/>
          <w:lang w:val="es-ES"/>
        </w:rPr>
      </w:pPr>
      <w:r w:rsidRPr="00B547B7">
        <w:rPr>
          <w:rFonts w:ascii="Arial" w:hAnsi="Arial" w:cs="Arial"/>
          <w:lang w:val="es-ES"/>
        </w:rPr>
        <w:t>El órgano de contratación podrá solicitar, en cualquier momento durante la ejecución del contrato, información y documentación en relación con estas condiciones especiales del contrato.</w:t>
      </w:r>
    </w:p>
    <w:p w:rsidR="00B547B7" w:rsidRPr="00B547B7" w:rsidRDefault="00B547B7" w:rsidP="00B547B7">
      <w:pPr>
        <w:tabs>
          <w:tab w:val="left" w:pos="426"/>
        </w:tabs>
        <w:autoSpaceDE w:val="0"/>
        <w:autoSpaceDN w:val="0"/>
        <w:adjustRightInd w:val="0"/>
        <w:spacing w:line="240" w:lineRule="auto"/>
        <w:ind w:left="360"/>
        <w:jc w:val="both"/>
        <w:rPr>
          <w:rFonts w:ascii="Arial" w:hAnsi="Arial" w:cs="Arial"/>
          <w:lang w:val="es-ES"/>
        </w:rPr>
      </w:pPr>
      <w:r w:rsidRPr="00B547B7">
        <w:rPr>
          <w:rFonts w:ascii="Arial" w:hAnsi="Arial" w:cs="Arial"/>
          <w:lang w:val="es-ES"/>
        </w:rPr>
        <w:t>Consideraciones a tener en cuenta, en aplicación del Real Decreto Legislativo 6/2019:</w:t>
      </w:r>
    </w:p>
    <w:p w:rsidR="00B547B7" w:rsidRPr="00B547B7" w:rsidRDefault="00B547B7" w:rsidP="00B547B7">
      <w:pPr>
        <w:tabs>
          <w:tab w:val="left" w:pos="426"/>
        </w:tabs>
        <w:autoSpaceDE w:val="0"/>
        <w:autoSpaceDN w:val="0"/>
        <w:adjustRightInd w:val="0"/>
        <w:spacing w:line="240" w:lineRule="auto"/>
        <w:ind w:left="360"/>
        <w:jc w:val="both"/>
        <w:rPr>
          <w:rFonts w:ascii="Arial" w:hAnsi="Arial" w:cs="Arial"/>
          <w:lang w:val="es-ES"/>
        </w:rPr>
      </w:pPr>
      <w:r w:rsidRPr="00B547B7">
        <w:rPr>
          <w:rFonts w:ascii="Arial" w:hAnsi="Arial" w:cs="Arial"/>
          <w:lang w:val="es-ES"/>
        </w:rPr>
        <w:t>Las empresas de más de 150 personas trabajadoras y hasta 250 personas trabajadoras contarán con un período para la aprobación de los planes de igualdad hasta el 7 de marzo de 2020.</w:t>
      </w:r>
    </w:p>
    <w:p w:rsidR="00B547B7" w:rsidRPr="00B547B7" w:rsidRDefault="00B547B7" w:rsidP="00B547B7">
      <w:pPr>
        <w:tabs>
          <w:tab w:val="left" w:pos="426"/>
        </w:tabs>
        <w:autoSpaceDE w:val="0"/>
        <w:autoSpaceDN w:val="0"/>
        <w:adjustRightInd w:val="0"/>
        <w:spacing w:line="240" w:lineRule="auto"/>
        <w:ind w:left="360"/>
        <w:jc w:val="both"/>
        <w:rPr>
          <w:rFonts w:ascii="Arial" w:hAnsi="Arial" w:cs="Arial"/>
          <w:lang w:val="es-ES"/>
        </w:rPr>
      </w:pPr>
      <w:r w:rsidRPr="00B547B7">
        <w:rPr>
          <w:rFonts w:ascii="Arial" w:hAnsi="Arial" w:cs="Arial"/>
          <w:lang w:val="es-ES"/>
        </w:rPr>
        <w:t>Las empresas de más de 100 y hasta 150 personas trabajadoras contarán con un período para la aprobación de los planes de igualdad hasta el 7 de marzo de 2021.</w:t>
      </w:r>
    </w:p>
    <w:p w:rsidR="00121415" w:rsidRDefault="00B547B7" w:rsidP="00B547B7">
      <w:pPr>
        <w:tabs>
          <w:tab w:val="left" w:pos="426"/>
        </w:tabs>
        <w:autoSpaceDE w:val="0"/>
        <w:autoSpaceDN w:val="0"/>
        <w:adjustRightInd w:val="0"/>
        <w:spacing w:line="240" w:lineRule="auto"/>
        <w:ind w:left="360"/>
        <w:jc w:val="both"/>
        <w:rPr>
          <w:rFonts w:ascii="Arial" w:hAnsi="Arial" w:cs="Arial"/>
          <w:lang w:val="es-ES"/>
        </w:rPr>
      </w:pPr>
      <w:r w:rsidRPr="00B547B7">
        <w:rPr>
          <w:rFonts w:ascii="Arial" w:hAnsi="Arial" w:cs="Arial"/>
          <w:lang w:val="es-ES"/>
        </w:rPr>
        <w:t>Las empresas de 50 a 100 personas trabajadoras contarán con un período para la aprobación de los planes de igualdad hasta el 7 de marzo de 2022.</w:t>
      </w:r>
    </w:p>
    <w:p w:rsidR="00B547B7" w:rsidRPr="007B130F" w:rsidRDefault="00B547B7" w:rsidP="00B547B7">
      <w:pPr>
        <w:tabs>
          <w:tab w:val="left" w:pos="426"/>
        </w:tabs>
        <w:autoSpaceDE w:val="0"/>
        <w:autoSpaceDN w:val="0"/>
        <w:adjustRightInd w:val="0"/>
        <w:spacing w:line="240" w:lineRule="auto"/>
        <w:ind w:left="360"/>
        <w:jc w:val="both"/>
        <w:rPr>
          <w:rFonts w:ascii="Arial" w:hAnsi="Arial" w:cs="Arial"/>
          <w:lang w:val="es-ES"/>
        </w:rPr>
      </w:pPr>
    </w:p>
    <w:p w:rsidR="00121415" w:rsidRPr="007B130F" w:rsidRDefault="00B547B7" w:rsidP="00AA1862">
      <w:pPr>
        <w:pStyle w:val="Pargrafdellista"/>
        <w:numPr>
          <w:ilvl w:val="0"/>
          <w:numId w:val="6"/>
        </w:numPr>
        <w:spacing w:line="240" w:lineRule="auto"/>
        <w:jc w:val="both"/>
        <w:rPr>
          <w:rFonts w:ascii="Arial" w:hAnsi="Arial" w:cs="Arial"/>
          <w:lang w:val="es-ES"/>
        </w:rPr>
      </w:pPr>
      <w:r>
        <w:rPr>
          <w:rFonts w:ascii="Arial" w:hAnsi="Arial" w:cs="Arial"/>
          <w:lang w:val="es-ES"/>
        </w:rPr>
        <w:lastRenderedPageBreak/>
        <w:t>Por lo que se refiere</w:t>
      </w:r>
      <w:r w:rsidR="00121415" w:rsidRPr="007B130F">
        <w:rPr>
          <w:rFonts w:ascii="Arial" w:hAnsi="Arial" w:cs="Arial"/>
          <w:lang w:val="es-ES"/>
        </w:rPr>
        <w:t xml:space="preserve"> a consideracion</w:t>
      </w:r>
      <w:r>
        <w:rPr>
          <w:rFonts w:ascii="Arial" w:hAnsi="Arial" w:cs="Arial"/>
          <w:lang w:val="es-ES"/>
        </w:rPr>
        <w:t>es de ética en la contra</w:t>
      </w:r>
      <w:r w:rsidR="00121415" w:rsidRPr="007B130F">
        <w:rPr>
          <w:rFonts w:ascii="Arial" w:hAnsi="Arial" w:cs="Arial"/>
          <w:lang w:val="es-ES"/>
        </w:rPr>
        <w:t>tació</w:t>
      </w:r>
      <w:r>
        <w:rPr>
          <w:rFonts w:ascii="Arial" w:hAnsi="Arial" w:cs="Arial"/>
          <w:lang w:val="es-ES"/>
        </w:rPr>
        <w:t>n</w:t>
      </w:r>
    </w:p>
    <w:p w:rsidR="00B547B7" w:rsidRPr="00B547B7" w:rsidRDefault="00B547B7" w:rsidP="00B547B7">
      <w:pPr>
        <w:tabs>
          <w:tab w:val="left" w:pos="426"/>
        </w:tabs>
        <w:spacing w:before="240" w:after="0" w:line="240" w:lineRule="auto"/>
        <w:ind w:left="360"/>
        <w:jc w:val="both"/>
        <w:rPr>
          <w:rFonts w:ascii="Arial" w:hAnsi="Arial" w:cs="Arial"/>
          <w:lang w:val="es-ES"/>
        </w:rPr>
      </w:pPr>
      <w:r w:rsidRPr="00B547B7">
        <w:rPr>
          <w:rFonts w:ascii="Arial" w:hAnsi="Arial" w:cs="Arial"/>
          <w:lang w:val="es-ES"/>
        </w:rPr>
        <w:t>La empresa adjudicataria asume las siguientes obligaciones:</w:t>
      </w:r>
    </w:p>
    <w:p w:rsidR="00B547B7" w:rsidRPr="00B547B7" w:rsidRDefault="00B547B7" w:rsidP="00B547B7">
      <w:pPr>
        <w:tabs>
          <w:tab w:val="left" w:pos="426"/>
        </w:tabs>
        <w:spacing w:before="240" w:after="0" w:line="240" w:lineRule="auto"/>
        <w:ind w:left="360"/>
        <w:jc w:val="both"/>
        <w:rPr>
          <w:rFonts w:ascii="Arial" w:hAnsi="Arial" w:cs="Arial"/>
          <w:lang w:val="es-ES"/>
        </w:rPr>
      </w:pPr>
      <w:r w:rsidRPr="00B547B7">
        <w:rPr>
          <w:rFonts w:ascii="Arial" w:hAnsi="Arial" w:cs="Arial"/>
          <w:lang w:val="es-ES"/>
        </w:rPr>
        <w:t>a) Observar los principios, normas y cánones éticos propios de las actividades, oficios y/o profesiones correspondientes a las prestaciones objeto de los contratos.</w:t>
      </w:r>
    </w:p>
    <w:p w:rsidR="00B547B7" w:rsidRPr="00B547B7" w:rsidRDefault="00B547B7" w:rsidP="00B547B7">
      <w:pPr>
        <w:tabs>
          <w:tab w:val="left" w:pos="426"/>
        </w:tabs>
        <w:spacing w:before="240" w:after="0" w:line="240" w:lineRule="auto"/>
        <w:ind w:left="360"/>
        <w:jc w:val="both"/>
        <w:rPr>
          <w:rFonts w:ascii="Arial" w:hAnsi="Arial" w:cs="Arial"/>
          <w:lang w:val="es-ES"/>
        </w:rPr>
      </w:pPr>
      <w:r w:rsidRPr="00B547B7">
        <w:rPr>
          <w:rFonts w:ascii="Arial" w:hAnsi="Arial" w:cs="Arial"/>
          <w:lang w:val="es-ES"/>
        </w:rPr>
        <w:t>b) No realizar acciones que pongan en riesgo el interés público en el ámbito del contrato o de las prestaciones.</w:t>
      </w:r>
    </w:p>
    <w:p w:rsidR="00B547B7" w:rsidRPr="00B547B7" w:rsidRDefault="00B547B7" w:rsidP="00B547B7">
      <w:pPr>
        <w:tabs>
          <w:tab w:val="left" w:pos="426"/>
        </w:tabs>
        <w:spacing w:before="240" w:after="0" w:line="240" w:lineRule="auto"/>
        <w:ind w:left="360"/>
        <w:jc w:val="both"/>
        <w:rPr>
          <w:rFonts w:ascii="Arial" w:hAnsi="Arial" w:cs="Arial"/>
          <w:lang w:val="es-ES"/>
        </w:rPr>
      </w:pPr>
      <w:r w:rsidRPr="00B547B7">
        <w:rPr>
          <w:rFonts w:ascii="Arial" w:hAnsi="Arial" w:cs="Arial"/>
          <w:lang w:val="es-ES"/>
        </w:rPr>
        <w:t>c) Denunciar las situaciones irregulares que puedan presentarse en los procesos de contratación pública o durante la ejecución de los contratos.</w:t>
      </w:r>
    </w:p>
    <w:p w:rsidR="00B547B7" w:rsidRPr="00B547B7" w:rsidRDefault="00B547B7" w:rsidP="00B547B7">
      <w:pPr>
        <w:tabs>
          <w:tab w:val="left" w:pos="426"/>
        </w:tabs>
        <w:spacing w:before="240" w:after="0" w:line="240" w:lineRule="auto"/>
        <w:ind w:left="360"/>
        <w:jc w:val="both"/>
        <w:rPr>
          <w:rFonts w:ascii="Arial" w:hAnsi="Arial" w:cs="Arial"/>
          <w:lang w:val="es-ES"/>
        </w:rPr>
      </w:pPr>
      <w:r w:rsidRPr="00B547B7">
        <w:rPr>
          <w:rFonts w:ascii="Arial" w:hAnsi="Arial" w:cs="Arial"/>
          <w:lang w:val="es-ES"/>
        </w:rPr>
        <w:t>d) Abstenerse de realizar conductas que tengan por objeto o puedan producir el efecto de impedir, restringir o falsear la competencia, como por ejemplo comportamientos colusorios o de competencia fraudulenta (ofertas de reserva, eliminación de ofertas, asignación de mercados, rotación de ofertas, etc.).</w:t>
      </w:r>
    </w:p>
    <w:p w:rsidR="00B547B7" w:rsidRPr="00B547B7" w:rsidRDefault="00B547B7" w:rsidP="00B547B7">
      <w:pPr>
        <w:tabs>
          <w:tab w:val="left" w:pos="426"/>
        </w:tabs>
        <w:spacing w:before="240" w:after="0" w:line="240" w:lineRule="auto"/>
        <w:ind w:left="360"/>
        <w:jc w:val="both"/>
        <w:rPr>
          <w:rFonts w:ascii="Arial" w:hAnsi="Arial" w:cs="Arial"/>
          <w:lang w:val="es-ES"/>
        </w:rPr>
      </w:pPr>
      <w:r w:rsidRPr="00B547B7">
        <w:rPr>
          <w:rFonts w:ascii="Arial" w:hAnsi="Arial" w:cs="Arial"/>
          <w:lang w:val="es-ES"/>
        </w:rPr>
        <w:t>e) Declarar si existe alguna situación de posible conflicto de interés, a los efectos de lo dispuesto en el artículo 64 de la LCSP, o relación equivalente con partes interesadas en el proyecto. Si durante la ejecución del contrato se produjese una situación de estas características, el contratista o subcontratista está obligado a ponerlo en conocimiento del órgano de contratación.</w:t>
      </w:r>
    </w:p>
    <w:p w:rsidR="00B547B7" w:rsidRPr="00B547B7" w:rsidRDefault="00B547B7" w:rsidP="00B547B7">
      <w:pPr>
        <w:tabs>
          <w:tab w:val="left" w:pos="426"/>
        </w:tabs>
        <w:spacing w:before="240" w:after="0" w:line="240" w:lineRule="auto"/>
        <w:ind w:left="360"/>
        <w:jc w:val="both"/>
        <w:rPr>
          <w:rFonts w:ascii="Arial" w:hAnsi="Arial" w:cs="Arial"/>
          <w:lang w:val="es-ES"/>
        </w:rPr>
      </w:pPr>
      <w:r w:rsidRPr="00B547B7">
        <w:rPr>
          <w:rFonts w:ascii="Arial" w:hAnsi="Arial" w:cs="Arial"/>
          <w:lang w:val="es-ES"/>
        </w:rPr>
        <w:t>f) Respetar los acuerdos y las normas de confidencialidad.</w:t>
      </w:r>
    </w:p>
    <w:p w:rsidR="00B547B7" w:rsidRPr="00B547B7" w:rsidRDefault="00B547B7" w:rsidP="00B547B7">
      <w:pPr>
        <w:tabs>
          <w:tab w:val="left" w:pos="426"/>
        </w:tabs>
        <w:spacing w:before="240" w:after="0" w:line="240" w:lineRule="auto"/>
        <w:ind w:left="360"/>
        <w:jc w:val="both"/>
        <w:rPr>
          <w:rFonts w:ascii="Arial" w:hAnsi="Arial" w:cs="Arial"/>
          <w:lang w:val="es-ES"/>
        </w:rPr>
      </w:pPr>
      <w:r w:rsidRPr="00B547B7">
        <w:rPr>
          <w:rFonts w:ascii="Arial" w:hAnsi="Arial" w:cs="Arial"/>
          <w:lang w:val="es-ES"/>
        </w:rPr>
        <w:t>g) Colaborar con el órgano de contratación en las actuaciones que este realice para el seguimiento y/o la evaluación del cumplimiento del contrato, particularmente facilitando la información que le sea solicitada para estos fines y que la legislación de transparencia y la normativa de contratos del sector público impongan a los contratistas en relación con la administración o administraciones de referencia, sin perjuicio del cumplimiento de las obligaciones de transparencia que les correspondan de forma directa por previsión legal.</w:t>
      </w:r>
    </w:p>
    <w:p w:rsidR="00B547B7" w:rsidRDefault="00B547B7" w:rsidP="00B547B7">
      <w:pPr>
        <w:tabs>
          <w:tab w:val="left" w:pos="426"/>
        </w:tabs>
        <w:spacing w:before="240" w:after="0" w:line="240" w:lineRule="auto"/>
        <w:ind w:left="360"/>
        <w:jc w:val="both"/>
        <w:rPr>
          <w:rFonts w:ascii="Arial" w:hAnsi="Arial" w:cs="Arial"/>
          <w:lang w:val="es-ES"/>
        </w:rPr>
      </w:pPr>
      <w:r w:rsidRPr="00B547B7">
        <w:rPr>
          <w:rFonts w:ascii="Arial" w:hAnsi="Arial" w:cs="Arial"/>
          <w:lang w:val="es-ES"/>
        </w:rPr>
        <w:t>h) Los licitadores, contratistas y subcontratistas, o sus empresas filiales o vinculadas, se comprometen a cumplir rigurosamente la legislación tributaria, laboral y de seguridad social y, específicamente, a no realizar operaciones financieras contrarias a la normativa tributaria en países que no tengan normas sobre control de capitales y sean considerados paraísos fiscales por la Unión Europea.</w:t>
      </w:r>
    </w:p>
    <w:p w:rsidR="00B547B7" w:rsidRDefault="00B547B7" w:rsidP="00B547B7">
      <w:pPr>
        <w:autoSpaceDE w:val="0"/>
        <w:autoSpaceDN w:val="0"/>
        <w:adjustRightInd w:val="0"/>
        <w:spacing w:line="240" w:lineRule="auto"/>
        <w:jc w:val="both"/>
        <w:rPr>
          <w:rFonts w:ascii="Arial" w:hAnsi="Arial" w:cs="Arial"/>
          <w:lang w:val="es-ES"/>
        </w:rPr>
      </w:pPr>
    </w:p>
    <w:p w:rsidR="00B547B7" w:rsidRPr="00B547B7" w:rsidRDefault="00B547B7" w:rsidP="00B547B7">
      <w:pPr>
        <w:autoSpaceDE w:val="0"/>
        <w:autoSpaceDN w:val="0"/>
        <w:adjustRightInd w:val="0"/>
        <w:spacing w:line="240" w:lineRule="auto"/>
        <w:jc w:val="both"/>
        <w:rPr>
          <w:rFonts w:ascii="Arial" w:hAnsi="Arial" w:cs="Arial"/>
          <w:lang w:val="es-ES"/>
        </w:rPr>
      </w:pPr>
      <w:r w:rsidRPr="00B547B7">
        <w:rPr>
          <w:rFonts w:ascii="Arial" w:hAnsi="Arial" w:cs="Arial"/>
          <w:lang w:val="es-ES"/>
        </w:rPr>
        <w:t>Consideraciones en relación con la protección de datos de carácter personal</w:t>
      </w:r>
    </w:p>
    <w:p w:rsidR="00B547B7" w:rsidRPr="00B547B7" w:rsidRDefault="00B547B7" w:rsidP="00B547B7">
      <w:pPr>
        <w:autoSpaceDE w:val="0"/>
        <w:autoSpaceDN w:val="0"/>
        <w:adjustRightInd w:val="0"/>
        <w:spacing w:line="240" w:lineRule="auto"/>
        <w:jc w:val="both"/>
        <w:rPr>
          <w:rFonts w:ascii="Arial" w:hAnsi="Arial" w:cs="Arial"/>
          <w:lang w:val="es-ES"/>
        </w:rPr>
      </w:pPr>
      <w:r>
        <w:rPr>
          <w:rFonts w:ascii="Arial" w:hAnsi="Arial" w:cs="Arial"/>
          <w:lang w:val="es-ES"/>
        </w:rPr>
        <w:t xml:space="preserve">- </w:t>
      </w:r>
      <w:r w:rsidRPr="00B547B7">
        <w:rPr>
          <w:rFonts w:ascii="Arial" w:hAnsi="Arial" w:cs="Arial"/>
          <w:lang w:val="es-ES"/>
        </w:rPr>
        <w:t>La obligación del contratista de tratar los datos únicamente para la finalidad para la que se han cedido los datos de carácter personal.</w:t>
      </w:r>
    </w:p>
    <w:p w:rsidR="00B547B7" w:rsidRPr="00B547B7" w:rsidRDefault="00B547B7" w:rsidP="00B547B7">
      <w:pPr>
        <w:autoSpaceDE w:val="0"/>
        <w:autoSpaceDN w:val="0"/>
        <w:adjustRightInd w:val="0"/>
        <w:spacing w:line="240" w:lineRule="auto"/>
        <w:jc w:val="both"/>
        <w:rPr>
          <w:rFonts w:ascii="Arial" w:hAnsi="Arial" w:cs="Arial"/>
          <w:lang w:val="es-ES"/>
        </w:rPr>
      </w:pPr>
      <w:r w:rsidRPr="00B547B7">
        <w:rPr>
          <w:rFonts w:ascii="Arial" w:hAnsi="Arial" w:cs="Arial"/>
          <w:lang w:val="es-ES"/>
        </w:rPr>
        <w:t>-</w:t>
      </w:r>
      <w:r>
        <w:rPr>
          <w:rFonts w:ascii="Arial" w:hAnsi="Arial" w:cs="Arial"/>
          <w:lang w:val="es-ES"/>
        </w:rPr>
        <w:t xml:space="preserve"> </w:t>
      </w:r>
      <w:r w:rsidRPr="00B547B7">
        <w:rPr>
          <w:rFonts w:ascii="Arial" w:hAnsi="Arial" w:cs="Arial"/>
          <w:lang w:val="es-ES"/>
        </w:rPr>
        <w:t>La obligación del contratista de someterse a la normativa nacional y de la Unión Europea en materia de protección de datos, sin perjuicio de lo establecido en el último párrafo del apartado 1 del artículo 202 de la LCSP.</w:t>
      </w:r>
    </w:p>
    <w:p w:rsidR="00B547B7" w:rsidRDefault="00B547B7" w:rsidP="00B547B7">
      <w:pPr>
        <w:autoSpaceDE w:val="0"/>
        <w:autoSpaceDN w:val="0"/>
        <w:adjustRightInd w:val="0"/>
        <w:spacing w:line="240" w:lineRule="auto"/>
        <w:jc w:val="both"/>
        <w:rPr>
          <w:rFonts w:ascii="Arial" w:hAnsi="Arial" w:cs="Arial"/>
          <w:lang w:val="es-ES"/>
        </w:rPr>
      </w:pPr>
      <w:r>
        <w:rPr>
          <w:rFonts w:ascii="Arial" w:hAnsi="Arial" w:cs="Arial"/>
          <w:lang w:val="es-ES"/>
        </w:rPr>
        <w:t xml:space="preserve">- </w:t>
      </w:r>
      <w:r w:rsidRPr="00B547B7">
        <w:rPr>
          <w:rFonts w:ascii="Arial" w:hAnsi="Arial" w:cs="Arial"/>
          <w:lang w:val="es-ES"/>
        </w:rPr>
        <w:t>La obligación de la empresa adjudicataria de presentar, antes de la formalización del contrato, una declaración, de acuerdo con el modelo que se adjunta como Anexo 12 de este pliego, en la que se indique dónde estarán ubicados los servidores y desde dónde se prestarán los servicios asociados a estos</w:t>
      </w:r>
    </w:p>
    <w:p w:rsidR="00B547B7" w:rsidRPr="00B547B7" w:rsidRDefault="00B547B7" w:rsidP="00B547B7">
      <w:pPr>
        <w:widowControl w:val="0"/>
        <w:tabs>
          <w:tab w:val="left" w:pos="699"/>
        </w:tabs>
        <w:autoSpaceDE w:val="0"/>
        <w:autoSpaceDN w:val="0"/>
        <w:spacing w:after="0" w:line="240" w:lineRule="auto"/>
        <w:ind w:right="211"/>
        <w:jc w:val="both"/>
        <w:rPr>
          <w:rFonts w:ascii="Arial" w:hAnsi="Arial" w:cs="Arial"/>
          <w:lang w:val="es-ES"/>
        </w:rPr>
      </w:pPr>
      <w:r>
        <w:rPr>
          <w:rFonts w:ascii="Arial" w:hAnsi="Arial" w:cs="Arial"/>
          <w:lang w:val="es-ES"/>
        </w:rPr>
        <w:lastRenderedPageBreak/>
        <w:t xml:space="preserve">- </w:t>
      </w:r>
      <w:r w:rsidRPr="00B547B7">
        <w:rPr>
          <w:rFonts w:ascii="Arial" w:hAnsi="Arial" w:cs="Arial"/>
          <w:lang w:val="es-ES"/>
        </w:rPr>
        <w:t>La obligación de comunicar cualquier cambio que se produzca, a lo largo de la vigencia del contrato, de la información facilitada en la declaración a la que se refiere el apartado anterior.</w:t>
      </w:r>
    </w:p>
    <w:p w:rsidR="00B547B7" w:rsidRPr="00B547B7" w:rsidRDefault="00B547B7" w:rsidP="00B547B7">
      <w:pPr>
        <w:pStyle w:val="Pargrafdellista"/>
        <w:widowControl w:val="0"/>
        <w:tabs>
          <w:tab w:val="left" w:pos="699"/>
        </w:tabs>
        <w:autoSpaceDE w:val="0"/>
        <w:autoSpaceDN w:val="0"/>
        <w:spacing w:after="0" w:line="240" w:lineRule="auto"/>
        <w:ind w:right="211"/>
        <w:jc w:val="both"/>
        <w:rPr>
          <w:rFonts w:ascii="Arial" w:hAnsi="Arial" w:cs="Arial"/>
          <w:lang w:val="es-ES"/>
        </w:rPr>
      </w:pPr>
    </w:p>
    <w:p w:rsidR="00B547B7" w:rsidRPr="00B547B7" w:rsidRDefault="00B547B7" w:rsidP="00B547B7">
      <w:pPr>
        <w:widowControl w:val="0"/>
        <w:tabs>
          <w:tab w:val="left" w:pos="699"/>
        </w:tabs>
        <w:autoSpaceDE w:val="0"/>
        <w:autoSpaceDN w:val="0"/>
        <w:spacing w:after="0" w:line="240" w:lineRule="auto"/>
        <w:ind w:right="211"/>
        <w:jc w:val="both"/>
        <w:rPr>
          <w:rFonts w:ascii="Arial" w:hAnsi="Arial" w:cs="Arial"/>
          <w:lang w:val="es-ES"/>
        </w:rPr>
      </w:pPr>
      <w:r w:rsidRPr="00B547B7">
        <w:rPr>
          <w:rFonts w:ascii="Arial" w:hAnsi="Arial" w:cs="Arial"/>
          <w:lang w:val="es-ES"/>
        </w:rPr>
        <w:t>-</w:t>
      </w:r>
      <w:r>
        <w:rPr>
          <w:rFonts w:ascii="Arial" w:hAnsi="Arial" w:cs="Arial"/>
          <w:lang w:val="es-ES"/>
        </w:rPr>
        <w:t xml:space="preserve"> </w:t>
      </w:r>
      <w:r w:rsidRPr="00B547B7">
        <w:rPr>
          <w:rFonts w:ascii="Arial" w:hAnsi="Arial" w:cs="Arial"/>
          <w:lang w:val="es-ES"/>
        </w:rPr>
        <w:t>La obligación de los licitadores de indicar en su oferta, si tienen previsto subcontratar los servidores o los servicios asociados a estos, el nombre o el perfil empresarial, definido por referencia a las condiciones de solvencia profesional o técnica, de los subcontratistas a los que se encargue su realización.</w:t>
      </w:r>
    </w:p>
    <w:p w:rsidR="00B547B7" w:rsidRPr="00B547B7" w:rsidRDefault="00B547B7" w:rsidP="00B547B7">
      <w:pPr>
        <w:pStyle w:val="Pargrafdellista"/>
        <w:widowControl w:val="0"/>
        <w:tabs>
          <w:tab w:val="left" w:pos="699"/>
        </w:tabs>
        <w:autoSpaceDE w:val="0"/>
        <w:autoSpaceDN w:val="0"/>
        <w:spacing w:after="0" w:line="240" w:lineRule="auto"/>
        <w:ind w:right="211"/>
        <w:jc w:val="both"/>
        <w:rPr>
          <w:rFonts w:ascii="Arial" w:hAnsi="Arial" w:cs="Arial"/>
          <w:lang w:val="es-ES"/>
        </w:rPr>
      </w:pPr>
    </w:p>
    <w:p w:rsidR="00B547B7" w:rsidRDefault="00B547B7" w:rsidP="00B547B7">
      <w:pPr>
        <w:widowControl w:val="0"/>
        <w:tabs>
          <w:tab w:val="left" w:pos="699"/>
        </w:tabs>
        <w:autoSpaceDE w:val="0"/>
        <w:autoSpaceDN w:val="0"/>
        <w:spacing w:after="0" w:line="240" w:lineRule="auto"/>
        <w:ind w:right="211"/>
        <w:jc w:val="both"/>
        <w:rPr>
          <w:rFonts w:ascii="Arial" w:hAnsi="Arial" w:cs="Arial"/>
          <w:b/>
          <w:lang w:val="es-ES"/>
        </w:rPr>
      </w:pPr>
      <w:r w:rsidRPr="00B547B7">
        <w:rPr>
          <w:rFonts w:ascii="Arial" w:hAnsi="Arial" w:cs="Arial"/>
          <w:b/>
          <w:lang w:val="es-ES"/>
        </w:rPr>
        <w:t>En cuanto a las condiciones especiales de ejecución del contrato relacionadas con la contratación pública socialmente responsable de productos electrónicos</w:t>
      </w:r>
      <w:r>
        <w:rPr>
          <w:rFonts w:ascii="Arial" w:hAnsi="Arial" w:cs="Arial"/>
          <w:b/>
          <w:lang w:val="es-ES"/>
        </w:rPr>
        <w:t>.</w:t>
      </w:r>
    </w:p>
    <w:p w:rsidR="00B547B7" w:rsidRPr="00B547B7" w:rsidRDefault="00B547B7" w:rsidP="00B547B7">
      <w:pPr>
        <w:widowControl w:val="0"/>
        <w:tabs>
          <w:tab w:val="left" w:pos="699"/>
        </w:tabs>
        <w:autoSpaceDE w:val="0"/>
        <w:autoSpaceDN w:val="0"/>
        <w:spacing w:after="0" w:line="240" w:lineRule="auto"/>
        <w:ind w:right="211"/>
        <w:jc w:val="both"/>
        <w:rPr>
          <w:rFonts w:ascii="Arial" w:hAnsi="Arial" w:cs="Arial"/>
          <w:b/>
          <w:lang w:val="es-ES"/>
        </w:rPr>
      </w:pPr>
    </w:p>
    <w:p w:rsidR="00AA1862" w:rsidRPr="007B130F" w:rsidRDefault="00B547B7" w:rsidP="00B547B7">
      <w:pPr>
        <w:pStyle w:val="Pargrafdellista"/>
        <w:widowControl w:val="0"/>
        <w:tabs>
          <w:tab w:val="left" w:pos="699"/>
        </w:tabs>
        <w:autoSpaceDE w:val="0"/>
        <w:autoSpaceDN w:val="0"/>
        <w:spacing w:after="0" w:line="240" w:lineRule="auto"/>
        <w:ind w:left="0" w:right="211"/>
        <w:contextualSpacing w:val="0"/>
        <w:jc w:val="both"/>
        <w:rPr>
          <w:rFonts w:ascii="Arial" w:hAnsi="Arial" w:cs="Arial"/>
          <w:lang w:val="es-ES"/>
        </w:rPr>
      </w:pPr>
      <w:r w:rsidRPr="00B547B7">
        <w:rPr>
          <w:rFonts w:ascii="Arial" w:hAnsi="Arial" w:cs="Arial"/>
          <w:lang w:val="es-ES"/>
        </w:rPr>
        <w:t>La empresa contratista, sea fabricante o distribuidora de productos electrónicos, velará por el cumplimiento de los derechos laborales y de las normas de seguridad en las cadenas de suministro y en las fábricas donde se produzcan los bienes objeto de este contrato</w:t>
      </w:r>
      <w:r w:rsidR="00AA1862" w:rsidRPr="007B130F">
        <w:rPr>
          <w:rFonts w:ascii="Arial" w:hAnsi="Arial" w:cs="Arial"/>
          <w:lang w:val="es-ES"/>
        </w:rPr>
        <w:t>.</w:t>
      </w:r>
    </w:p>
    <w:p w:rsidR="00AA1862" w:rsidRPr="007B130F" w:rsidRDefault="00AA1862" w:rsidP="00AA1862">
      <w:pPr>
        <w:pStyle w:val="Textindependent"/>
        <w:spacing w:before="7" w:line="240" w:lineRule="auto"/>
        <w:rPr>
          <w:rFonts w:ascii="Arial" w:hAnsi="Arial" w:cs="Arial"/>
          <w:sz w:val="21"/>
          <w:lang w:val="es-ES"/>
        </w:rPr>
      </w:pPr>
    </w:p>
    <w:p w:rsidR="00B547B7" w:rsidRPr="00B547B7" w:rsidRDefault="00B547B7" w:rsidP="00B547B7">
      <w:pPr>
        <w:widowControl w:val="0"/>
        <w:tabs>
          <w:tab w:val="left" w:pos="766"/>
        </w:tabs>
        <w:autoSpaceDE w:val="0"/>
        <w:autoSpaceDN w:val="0"/>
        <w:spacing w:before="94" w:after="0" w:line="240" w:lineRule="auto"/>
        <w:ind w:right="211"/>
        <w:jc w:val="both"/>
        <w:rPr>
          <w:rFonts w:ascii="Arial" w:hAnsi="Arial" w:cs="Arial"/>
          <w:lang w:val="es-ES"/>
        </w:rPr>
      </w:pPr>
      <w:r w:rsidRPr="00B547B7">
        <w:rPr>
          <w:rFonts w:ascii="Arial" w:hAnsi="Arial" w:cs="Arial"/>
          <w:lang w:val="es-ES"/>
        </w:rPr>
        <w:t>A estos efectos, las empresas contratistas, fabricantes o distribuidoras de productos electrónicos, se comprometen a:</w:t>
      </w:r>
    </w:p>
    <w:p w:rsidR="00B547B7" w:rsidRPr="00B547B7" w:rsidRDefault="00B547B7" w:rsidP="00B547B7">
      <w:pPr>
        <w:widowControl w:val="0"/>
        <w:tabs>
          <w:tab w:val="left" w:pos="766"/>
        </w:tabs>
        <w:autoSpaceDE w:val="0"/>
        <w:autoSpaceDN w:val="0"/>
        <w:spacing w:before="94" w:after="0" w:line="240" w:lineRule="auto"/>
        <w:ind w:right="211"/>
        <w:jc w:val="both"/>
        <w:rPr>
          <w:rFonts w:ascii="Arial" w:hAnsi="Arial" w:cs="Arial"/>
          <w:lang w:val="es-ES"/>
        </w:rPr>
      </w:pPr>
      <w:r w:rsidRPr="00B547B7">
        <w:rPr>
          <w:rFonts w:ascii="Arial" w:hAnsi="Arial" w:cs="Arial"/>
          <w:lang w:val="es-ES"/>
        </w:rPr>
        <w:t>Actuar con la debida diligencia y acreditar, en su caso, esfuerzos razonables y proporcionados, para que en las fábricas de producción de los bienes electrónicos objeto de este contrato se cumpla lo establecido en el Código básico de normas laborales en la producción de bienes electrónicos, que figura como Anexo núm. 2 de la Instrucción 5/2020, de manera que se realice el aprovisionamiento de los bienes mencionados mediante condiciones de comercialización justa.</w:t>
      </w:r>
    </w:p>
    <w:p w:rsidR="00B547B7" w:rsidRDefault="00B547B7" w:rsidP="00B547B7">
      <w:pPr>
        <w:pStyle w:val="Pargrafdellista"/>
        <w:widowControl w:val="0"/>
        <w:tabs>
          <w:tab w:val="left" w:pos="766"/>
        </w:tabs>
        <w:autoSpaceDE w:val="0"/>
        <w:autoSpaceDN w:val="0"/>
        <w:spacing w:before="94" w:after="0" w:line="240" w:lineRule="auto"/>
        <w:ind w:left="0" w:right="211"/>
        <w:jc w:val="both"/>
        <w:rPr>
          <w:rFonts w:ascii="Arial" w:hAnsi="Arial" w:cs="Arial"/>
          <w:lang w:val="es-ES"/>
        </w:rPr>
      </w:pPr>
    </w:p>
    <w:p w:rsidR="00B547B7" w:rsidRDefault="00B547B7" w:rsidP="00B547B7">
      <w:pPr>
        <w:pStyle w:val="Pargrafdellista"/>
        <w:widowControl w:val="0"/>
        <w:tabs>
          <w:tab w:val="left" w:pos="766"/>
        </w:tabs>
        <w:autoSpaceDE w:val="0"/>
        <w:autoSpaceDN w:val="0"/>
        <w:spacing w:before="94" w:after="0" w:line="240" w:lineRule="auto"/>
        <w:ind w:left="0" w:right="211"/>
        <w:jc w:val="both"/>
        <w:rPr>
          <w:rFonts w:ascii="Arial" w:hAnsi="Arial" w:cs="Arial"/>
          <w:lang w:val="es-ES"/>
        </w:rPr>
      </w:pPr>
      <w:r w:rsidRPr="00B547B7">
        <w:rPr>
          <w:rFonts w:ascii="Arial" w:hAnsi="Arial" w:cs="Arial"/>
          <w:lang w:val="es-ES"/>
        </w:rPr>
        <w:t>Asimismo, las empresas contratistas de un contrato de suministro de productos electrónicos, ya sean fabricantes o distribuidoras, se obligan a:</w:t>
      </w:r>
    </w:p>
    <w:p w:rsidR="00B547B7" w:rsidRPr="00B547B7" w:rsidRDefault="00B547B7" w:rsidP="00B547B7">
      <w:pPr>
        <w:pStyle w:val="Pargrafdellista"/>
        <w:widowControl w:val="0"/>
        <w:tabs>
          <w:tab w:val="left" w:pos="766"/>
        </w:tabs>
        <w:autoSpaceDE w:val="0"/>
        <w:autoSpaceDN w:val="0"/>
        <w:spacing w:before="94" w:after="0" w:line="240" w:lineRule="auto"/>
        <w:ind w:left="0" w:right="211"/>
        <w:jc w:val="both"/>
        <w:rPr>
          <w:rFonts w:ascii="Arial" w:hAnsi="Arial" w:cs="Arial"/>
          <w:lang w:val="es-ES"/>
        </w:rPr>
      </w:pPr>
    </w:p>
    <w:p w:rsidR="00B547B7" w:rsidRPr="00B547B7" w:rsidRDefault="00B547B7" w:rsidP="00B547B7">
      <w:pPr>
        <w:pStyle w:val="Pargrafdellista"/>
        <w:widowControl w:val="0"/>
        <w:numPr>
          <w:ilvl w:val="0"/>
          <w:numId w:val="19"/>
        </w:numPr>
        <w:tabs>
          <w:tab w:val="left" w:pos="766"/>
        </w:tabs>
        <w:autoSpaceDE w:val="0"/>
        <w:autoSpaceDN w:val="0"/>
        <w:spacing w:before="94" w:after="0" w:line="240" w:lineRule="auto"/>
        <w:ind w:right="211"/>
        <w:jc w:val="both"/>
        <w:rPr>
          <w:rFonts w:ascii="Arial" w:hAnsi="Arial" w:cs="Arial"/>
          <w:lang w:val="es-ES"/>
        </w:rPr>
      </w:pPr>
      <w:r w:rsidRPr="00B547B7">
        <w:rPr>
          <w:rFonts w:ascii="Arial" w:hAnsi="Arial" w:cs="Arial"/>
          <w:lang w:val="es-ES"/>
        </w:rPr>
        <w:t>Entregar al responsable del contrato designado por la entidad contratante, en el plazo máximo de 25 días laborables desde la formalización del contrato, el Formulario de divulgación, debidamente cumplimentado, que se adjunta como Anexo 3 a la Instrucción 5/2020, en el que facilitará información sobre las fábricas encargadas de la producción de los bienes (denominación y domicilio social) y sobre los productos y componentes objeto del contrato producidos en cada fábrica. El contratista deberá comunicar al órgano de contratación cualquier cambio en la información incluida en el Formulario de divulgación.</w:t>
      </w:r>
    </w:p>
    <w:p w:rsidR="00B547B7" w:rsidRPr="00B547B7" w:rsidRDefault="00B547B7" w:rsidP="00B547B7">
      <w:pPr>
        <w:pStyle w:val="Pargrafdellista"/>
        <w:widowControl w:val="0"/>
        <w:numPr>
          <w:ilvl w:val="0"/>
          <w:numId w:val="19"/>
        </w:numPr>
        <w:tabs>
          <w:tab w:val="left" w:pos="766"/>
        </w:tabs>
        <w:autoSpaceDE w:val="0"/>
        <w:autoSpaceDN w:val="0"/>
        <w:spacing w:before="94" w:after="0" w:line="240" w:lineRule="auto"/>
        <w:ind w:right="211"/>
        <w:jc w:val="both"/>
        <w:rPr>
          <w:rFonts w:ascii="Arial" w:hAnsi="Arial" w:cs="Arial"/>
          <w:lang w:val="es-ES"/>
        </w:rPr>
      </w:pPr>
      <w:r w:rsidRPr="00B547B7">
        <w:rPr>
          <w:rFonts w:ascii="Arial" w:hAnsi="Arial" w:cs="Arial"/>
          <w:lang w:val="es-ES"/>
        </w:rPr>
        <w:t>Comunicar, en su caso, por escrito al responsable del contrato designado por la entidad contratante, aquellas prácticas de las fábricas encargadas de la producción de los bienes electrónicos objeto del contrato que considere que pueden contribuir o provocar el incumplimiento del Código básico de normas laborales en la producción de bienes electrónicos, que se adjunta como Anexo 2 a la Instrucción 5/2020, e informar sobre cómo el contratista (si es un mero distribuidor) puede ejercer su influencia para gestionar estas posibles prácticas.</w:t>
      </w:r>
    </w:p>
    <w:p w:rsidR="00B547B7" w:rsidRPr="00B547B7" w:rsidRDefault="00B547B7" w:rsidP="00B547B7">
      <w:pPr>
        <w:pStyle w:val="Pargrafdellista"/>
        <w:widowControl w:val="0"/>
        <w:tabs>
          <w:tab w:val="left" w:pos="766"/>
        </w:tabs>
        <w:autoSpaceDE w:val="0"/>
        <w:autoSpaceDN w:val="0"/>
        <w:spacing w:before="94" w:after="0" w:line="240" w:lineRule="auto"/>
        <w:ind w:left="708" w:right="211"/>
        <w:jc w:val="both"/>
        <w:rPr>
          <w:rFonts w:ascii="Arial" w:hAnsi="Arial" w:cs="Arial"/>
          <w:lang w:val="es-ES"/>
        </w:rPr>
      </w:pPr>
      <w:r w:rsidRPr="00B547B7">
        <w:rPr>
          <w:rFonts w:ascii="Arial" w:hAnsi="Arial" w:cs="Arial"/>
          <w:lang w:val="es-ES"/>
        </w:rPr>
        <w:t xml:space="preserve">Esta cláusula se aplica respecto de los siguientes productos electrónicos: ordenadores de sobremesa, ordenadores portátiles, estaciones de trabajo, tabletas y clientes ligeros; pantallas y monitores; periféricos (ratones, teclados, palancas de control, cables y auriculares); escáneres, impresoras, faxes, fotocopiadoras y equipos multifunción; productos TIC para empresas (conmutadores, enrutadores, superordenadores, servidores y sistemas de </w:t>
      </w:r>
      <w:r w:rsidRPr="00B547B7">
        <w:rPr>
          <w:rFonts w:ascii="Arial" w:hAnsi="Arial" w:cs="Arial"/>
          <w:lang w:val="es-ES"/>
        </w:rPr>
        <w:lastRenderedPageBreak/>
        <w:t>almacenamiento); y teléfonos inteligentes y teléfonos IP.</w:t>
      </w:r>
    </w:p>
    <w:p w:rsidR="00AA1862" w:rsidRPr="007B130F" w:rsidRDefault="00B547B7" w:rsidP="00B547B7">
      <w:pPr>
        <w:pStyle w:val="Textindependent"/>
        <w:numPr>
          <w:ilvl w:val="0"/>
          <w:numId w:val="19"/>
        </w:numPr>
        <w:spacing w:before="1" w:line="240" w:lineRule="auto"/>
        <w:rPr>
          <w:rFonts w:ascii="Arial" w:hAnsi="Arial" w:cs="Arial"/>
          <w:lang w:val="es-ES"/>
        </w:rPr>
      </w:pPr>
      <w:r w:rsidRPr="00B547B7">
        <w:rPr>
          <w:rFonts w:ascii="Arial" w:hAnsi="Arial" w:cs="Arial"/>
          <w:lang w:val="es-ES"/>
        </w:rPr>
        <w:t>El seguimiento y control material de las actividades que deban evaluar el grado de cumplimiento de los derechos laborales y las normas de seguridad en las cadenas de producción de los bienes electrónicos objeto del contrato se realizará por la Dirección General de Contratación Pública del Departamento de Economía y Hacienda de la Generalitat de Catalunya. Esta Dirección General contará con la colaboración externa de una entidad acreditada, con personal cualificado y de reconocida experiencia en la inspección y evaluación del cumplimiento de la normativa laboral de las fábricas de producción y talleres de montaje de los equipos electrónicos objeto del contrato, tanto en el ámbito nacional como internacional, sean o no de países de la Unión Europea.</w:t>
      </w:r>
    </w:p>
    <w:p w:rsidR="00AA1862" w:rsidRPr="007B130F" w:rsidRDefault="00B547B7" w:rsidP="00B547B7">
      <w:pPr>
        <w:autoSpaceDE w:val="0"/>
        <w:autoSpaceDN w:val="0"/>
        <w:adjustRightInd w:val="0"/>
        <w:spacing w:line="240" w:lineRule="auto"/>
        <w:jc w:val="both"/>
        <w:rPr>
          <w:rFonts w:ascii="Arial" w:hAnsi="Arial" w:cs="Arial"/>
          <w:lang w:val="es-ES"/>
        </w:rPr>
      </w:pPr>
      <w:r w:rsidRPr="00B547B7">
        <w:rPr>
          <w:rFonts w:ascii="Arial" w:hAnsi="Arial" w:cs="Arial"/>
          <w:lang w:val="es-ES"/>
        </w:rPr>
        <w:t>Las empresas contratistas de un contrato de suministro de productos electrónicos, ya sean distribuidoras o fabricantes, facilitarán la identificación del origen y la trazabilidad del proceso de producción y montaje de los componentes de los equipos en todo lo que les sea posible, con el fin de hacer viables los trabajos de investigación y las visitas aleatorias por parte de dicha entidad externa acreditada a los centros de producción, de manera que se pueda determinar el mayor o menor grado de cumplimiento de los derechos laborales básicos en el marco de las Convenciones fundamentales de la Organización Internacional del Trabajo.</w:t>
      </w:r>
    </w:p>
    <w:sectPr w:rsidR="00AA1862" w:rsidRPr="007B130F"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A618F1" w:rsidRDefault="00A618F1" w:rsidP="00A618F1">
    <w:pPr>
      <w:pStyle w:val="Peu"/>
    </w:pPr>
    <w:r>
      <w:rPr>
        <w:noProof/>
      </w:rPr>
      <w:drawing>
        <wp:inline distT="0" distB="0" distL="0" distR="0" wp14:anchorId="29B4921B" wp14:editId="0F55E90F">
          <wp:extent cx="1247775" cy="329274"/>
          <wp:effectExtent l="0" t="0" r="0" b="0"/>
          <wp:docPr id="34" name="Imatge 34" descr="6145F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2" descr="6145F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2904" cy="330627"/>
                  </a:xfrm>
                  <a:prstGeom prst="rect">
                    <a:avLst/>
                  </a:prstGeom>
                  <a:noFill/>
                  <a:ln>
                    <a:noFill/>
                  </a:ln>
                </pic:spPr>
              </pic:pic>
            </a:graphicData>
          </a:graphic>
        </wp:inline>
      </w:drawing>
    </w:r>
    <w:r>
      <w:t xml:space="preserve"> </w:t>
    </w:r>
    <w:r>
      <w:rPr>
        <w:noProof/>
      </w:rPr>
      <w:drawing>
        <wp:inline distT="0" distB="0" distL="0" distR="0" wp14:anchorId="6DDA905B" wp14:editId="74E0DDD4">
          <wp:extent cx="1343025" cy="327567"/>
          <wp:effectExtent l="0" t="0" r="0" b="0"/>
          <wp:docPr id="35" name="Imatge 35" descr="730D5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3" descr="730D52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0097" cy="329292"/>
                  </a:xfrm>
                  <a:prstGeom prst="rect">
                    <a:avLst/>
                  </a:prstGeom>
                  <a:noFill/>
                  <a:ln>
                    <a:noFill/>
                  </a:ln>
                </pic:spPr>
              </pic:pic>
            </a:graphicData>
          </a:graphic>
        </wp:inline>
      </w:drawing>
    </w:r>
    <w:r>
      <w:t xml:space="preserve"> </w:t>
    </w:r>
    <w:r>
      <w:rPr>
        <w:noProof/>
      </w:rPr>
      <w:drawing>
        <wp:inline distT="0" distB="0" distL="0" distR="0" wp14:anchorId="71AB0812" wp14:editId="496196B2">
          <wp:extent cx="1314450" cy="400050"/>
          <wp:effectExtent l="0" t="0" r="0" b="0"/>
          <wp:docPr id="36" name="Imatge 36" descr="F1DD94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4" descr="F1DD948F"/>
                  <pic:cNvPicPr>
                    <a:picLocks noChangeAspect="1" noChangeArrowheads="1"/>
                  </pic:cNvPicPr>
                </pic:nvPicPr>
                <pic:blipFill>
                  <a:blip r:embed="rId3">
                    <a:extLst>
                      <a:ext uri="{28A0092B-C50C-407E-A947-70E740481C1C}">
                        <a14:useLocalDpi xmlns:a14="http://schemas.microsoft.com/office/drawing/2010/main" val="0"/>
                      </a:ext>
                    </a:extLst>
                  </a:blip>
                  <a:srcRect l="6123" b="3818"/>
                  <a:stretch>
                    <a:fillRect/>
                  </a:stretch>
                </pic:blipFill>
                <pic:spPr bwMode="auto">
                  <a:xfrm>
                    <a:off x="0" y="0"/>
                    <a:ext cx="1314450" cy="400050"/>
                  </a:xfrm>
                  <a:prstGeom prst="rect">
                    <a:avLst/>
                  </a:prstGeom>
                  <a:noFill/>
                  <a:ln>
                    <a:noFill/>
                  </a:ln>
                </pic:spPr>
              </pic:pic>
            </a:graphicData>
          </a:graphic>
        </wp:inline>
      </w:drawing>
    </w:r>
    <w:r>
      <w:t xml:space="preserve"> </w:t>
    </w:r>
    <w:r>
      <w:rPr>
        <w:noProof/>
      </w:rPr>
      <w:drawing>
        <wp:inline distT="0" distB="0" distL="0" distR="0" wp14:anchorId="3FDF03C1" wp14:editId="699FDBD3">
          <wp:extent cx="1333500" cy="352425"/>
          <wp:effectExtent l="0" t="0" r="0" b="9525"/>
          <wp:docPr id="37" name="Imatge 37" descr="A50BD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5" descr="A50BDC7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352425"/>
                  </a:xfrm>
                  <a:prstGeom prst="rect">
                    <a:avLst/>
                  </a:prstGeom>
                  <a:noFill/>
                  <a:ln>
                    <a:noFill/>
                  </a:ln>
                </pic:spPr>
              </pic:pic>
            </a:graphicData>
          </a:graphic>
        </wp:inline>
      </w:drawing>
    </w:r>
  </w:p>
  <w:p w:rsidR="001D105A" w:rsidRPr="001D105A" w:rsidRDefault="001D105A">
    <w:pPr>
      <w:pStyle w:val="Peu"/>
      <w:rPr>
        <w:rFonts w:ascii="Calibri Light" w:hAnsi="Calibri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A618F1" w:rsidP="00A618F1">
    <w:pPr>
      <w:pStyle w:val="Capalera"/>
      <w:jc w:val="right"/>
    </w:pPr>
    <w:ins w:id="1" w:author="Gomez Rodriguez, David" w:date="2025-09-18T10:18:00Z">
      <w:r w:rsidRPr="004F7A31">
        <w:rPr>
          <w:b/>
          <w:noProof/>
        </w:rPr>
        <w:drawing>
          <wp:inline distT="0" distB="0" distL="0" distR="0" wp14:anchorId="483DE4F0" wp14:editId="09849FF9">
            <wp:extent cx="1743075" cy="704850"/>
            <wp:effectExtent l="0" t="0" r="9525"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704850"/>
                    </a:xfrm>
                    <a:prstGeom prst="rect">
                      <a:avLst/>
                    </a:prstGeom>
                    <a:noFill/>
                    <a:ln>
                      <a:noFill/>
                    </a:ln>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65C323B"/>
    <w:multiLevelType w:val="hybridMultilevel"/>
    <w:tmpl w:val="CEA87B3A"/>
    <w:lvl w:ilvl="0" w:tplc="E83E3C18">
      <w:start w:val="8"/>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 w15:restartNumberingAfterBreak="0">
    <w:nsid w:val="135977C3"/>
    <w:multiLevelType w:val="hybridMultilevel"/>
    <w:tmpl w:val="54BAF2CC"/>
    <w:lvl w:ilvl="0" w:tplc="E2A45446">
      <w:start w:val="8"/>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4"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8" w15:restartNumberingAfterBreak="0">
    <w:nsid w:val="4F1E74CF"/>
    <w:multiLevelType w:val="hybridMultilevel"/>
    <w:tmpl w:val="31002B26"/>
    <w:lvl w:ilvl="0" w:tplc="51964346">
      <w:start w:val="8"/>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64DF06DE"/>
    <w:multiLevelType w:val="hybridMultilevel"/>
    <w:tmpl w:val="F2DC84B6"/>
    <w:lvl w:ilvl="0" w:tplc="70F4CEB8">
      <w:start w:val="8"/>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66A17E46"/>
    <w:multiLevelType w:val="multilevel"/>
    <w:tmpl w:val="66C29FCA"/>
    <w:lvl w:ilvl="0">
      <w:start w:val="20"/>
      <w:numFmt w:val="decimal"/>
      <w:lvlText w:val="%1"/>
      <w:lvlJc w:val="left"/>
      <w:pPr>
        <w:ind w:left="221" w:hanging="481"/>
      </w:pPr>
      <w:rPr>
        <w:rFonts w:hint="default"/>
        <w:lang w:val="ca-ES" w:eastAsia="en-US" w:bidi="ar-SA"/>
      </w:rPr>
    </w:lvl>
    <w:lvl w:ilvl="1">
      <w:start w:val="1"/>
      <w:numFmt w:val="decimal"/>
      <w:lvlText w:val="%1.%2"/>
      <w:lvlJc w:val="left"/>
      <w:pPr>
        <w:ind w:left="221" w:hanging="481"/>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12"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C414E6E"/>
    <w:multiLevelType w:val="hybridMultilevel"/>
    <w:tmpl w:val="7934384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5"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6"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8"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12"/>
  </w:num>
  <w:num w:numId="2">
    <w:abstractNumId w:val="17"/>
  </w:num>
  <w:num w:numId="3">
    <w:abstractNumId w:val="18"/>
  </w:num>
  <w:num w:numId="4">
    <w:abstractNumId w:val="3"/>
  </w:num>
  <w:num w:numId="5">
    <w:abstractNumId w:val="15"/>
  </w:num>
  <w:num w:numId="6">
    <w:abstractNumId w:val="14"/>
  </w:num>
  <w:num w:numId="7">
    <w:abstractNumId w:val="13"/>
  </w:num>
  <w:num w:numId="8">
    <w:abstractNumId w:val="9"/>
  </w:num>
  <w:num w:numId="9">
    <w:abstractNumId w:val="1"/>
  </w:num>
  <w:num w:numId="10">
    <w:abstractNumId w:val="5"/>
  </w:num>
  <w:num w:numId="11">
    <w:abstractNumId w:val="7"/>
  </w:num>
  <w:num w:numId="12">
    <w:abstractNumId w:val="16"/>
  </w:num>
  <w:num w:numId="13">
    <w:abstractNumId w:val="6"/>
  </w:num>
  <w:num w:numId="14">
    <w:abstractNumId w:val="4"/>
  </w:num>
  <w:num w:numId="15">
    <w:abstractNumId w:val="11"/>
  </w:num>
  <w:num w:numId="16">
    <w:abstractNumId w:val="10"/>
  </w:num>
  <w:num w:numId="17">
    <w:abstractNumId w:val="0"/>
  </w:num>
  <w:num w:numId="18">
    <w:abstractNumId w:val="2"/>
  </w:num>
  <w:num w:numId="1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mez Rodriguez, David">
    <w15:presenceInfo w15:providerId="None" w15:userId="Gomez Rodriguez, 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45CB5"/>
    <w:rsid w:val="00157E6B"/>
    <w:rsid w:val="00164CA1"/>
    <w:rsid w:val="001A364D"/>
    <w:rsid w:val="001A4B7B"/>
    <w:rsid w:val="001D105A"/>
    <w:rsid w:val="002573E2"/>
    <w:rsid w:val="002757A2"/>
    <w:rsid w:val="00276103"/>
    <w:rsid w:val="002A0BE3"/>
    <w:rsid w:val="002D0B34"/>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B130F"/>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618F1"/>
    <w:rsid w:val="00A7433A"/>
    <w:rsid w:val="00AA1862"/>
    <w:rsid w:val="00AD6122"/>
    <w:rsid w:val="00AF5806"/>
    <w:rsid w:val="00B020BC"/>
    <w:rsid w:val="00B22488"/>
    <w:rsid w:val="00B26CBD"/>
    <w:rsid w:val="00B27F0D"/>
    <w:rsid w:val="00B547B7"/>
    <w:rsid w:val="00B87C49"/>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0397A"/>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 w:type="paragraph" w:styleId="NormalWeb">
    <w:name w:val="Normal (Web)"/>
    <w:basedOn w:val="Normal"/>
    <w:uiPriority w:val="99"/>
    <w:semiHidden/>
    <w:unhideWhenUsed/>
    <w:rsid w:val="00145CB5"/>
    <w:pPr>
      <w:spacing w:before="100" w:beforeAutospacing="1" w:after="100" w:afterAutospacing="1" w:line="240" w:lineRule="auto"/>
    </w:pPr>
    <w:rPr>
      <w:rFonts w:ascii="Times New Roman" w:eastAsia="Times New Roman" w:hAnsi="Times New Roman" w:cs="Times New Roman"/>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38110845">
      <w:bodyDiv w:val="1"/>
      <w:marLeft w:val="0"/>
      <w:marRight w:val="0"/>
      <w:marTop w:val="0"/>
      <w:marBottom w:val="0"/>
      <w:divBdr>
        <w:top w:val="none" w:sz="0" w:space="0" w:color="auto"/>
        <w:left w:val="none" w:sz="0" w:space="0" w:color="auto"/>
        <w:bottom w:val="none" w:sz="0" w:space="0" w:color="auto"/>
        <w:right w:val="none" w:sz="0" w:space="0" w:color="auto"/>
      </w:divBdr>
    </w:div>
    <w:div w:id="462163179">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868949479">
      <w:bodyDiv w:val="1"/>
      <w:marLeft w:val="0"/>
      <w:marRight w:val="0"/>
      <w:marTop w:val="0"/>
      <w:marBottom w:val="0"/>
      <w:divBdr>
        <w:top w:val="none" w:sz="0" w:space="0" w:color="auto"/>
        <w:left w:val="none" w:sz="0" w:space="0" w:color="auto"/>
        <w:bottom w:val="none" w:sz="0" w:space="0" w:color="auto"/>
        <w:right w:val="none" w:sz="0" w:space="0" w:color="auto"/>
      </w:divBdr>
    </w:div>
    <w:div w:id="1260142238">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414936706">
      <w:bodyDiv w:val="1"/>
      <w:marLeft w:val="0"/>
      <w:marRight w:val="0"/>
      <w:marTop w:val="0"/>
      <w:marBottom w:val="0"/>
      <w:divBdr>
        <w:top w:val="none" w:sz="0" w:space="0" w:color="auto"/>
        <w:left w:val="none" w:sz="0" w:space="0" w:color="auto"/>
        <w:bottom w:val="none" w:sz="0" w:space="0" w:color="auto"/>
        <w:right w:val="none" w:sz="0" w:space="0" w:color="auto"/>
      </w:divBdr>
    </w:div>
    <w:div w:id="1614897813">
      <w:bodyDiv w:val="1"/>
      <w:marLeft w:val="0"/>
      <w:marRight w:val="0"/>
      <w:marTop w:val="0"/>
      <w:marBottom w:val="0"/>
      <w:divBdr>
        <w:top w:val="none" w:sz="0" w:space="0" w:color="auto"/>
        <w:left w:val="none" w:sz="0" w:space="0" w:color="auto"/>
        <w:bottom w:val="none" w:sz="0" w:space="0" w:color="auto"/>
        <w:right w:val="none" w:sz="0" w:space="0" w:color="auto"/>
      </w:divBdr>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 w:id="182192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99C742-E5AB-4804-AD2D-27BADA103751}">
  <ds:schemaRefs>
    <ds:schemaRef ds:uri="http://schemas.microsoft.com/sharepoint/v3/contenttype/forms"/>
  </ds:schemaRefs>
</ds:datastoreItem>
</file>

<file path=customXml/itemProps3.xml><?xml version="1.0" encoding="utf-8"?>
<ds:datastoreItem xmlns:ds="http://schemas.openxmlformats.org/officeDocument/2006/customXml" ds:itemID="{B4DA4FD3-566E-4FDB-90A4-97345B508565}">
  <ds:schemaRefs>
    <ds:schemaRef ds:uri="http://purl.org/dc/dcmitype/"/>
    <ds:schemaRef ds:uri="http://schemas.microsoft.com/office/2006/documentManagement/types"/>
    <ds:schemaRef ds:uri="http://purl.org/dc/term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2271</Words>
  <Characters>12946</Characters>
  <Application>Microsoft Office Word</Application>
  <DocSecurity>0</DocSecurity>
  <Lines>107</Lines>
  <Paragraphs>30</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Gomez Rodriguez, David</cp:lastModifiedBy>
  <cp:revision>3</cp:revision>
  <cp:lastPrinted>2023-03-13T13:12:00Z</cp:lastPrinted>
  <dcterms:created xsi:type="dcterms:W3CDTF">2025-09-23T09:28:00Z</dcterms:created>
  <dcterms:modified xsi:type="dcterms:W3CDTF">2025-09-26T08:56:00Z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